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B8AF9" w14:textId="77777777" w:rsidR="00657AB1" w:rsidRDefault="00657AB1" w:rsidP="00657AB1">
      <w:pPr>
        <w:spacing w:after="0" w:line="240" w:lineRule="auto"/>
        <w:ind w:right="47"/>
        <w:jc w:val="right"/>
      </w:pPr>
      <w:r>
        <w:t>EELNÕU</w:t>
      </w:r>
    </w:p>
    <w:p w14:paraId="71C1CB7E" w14:textId="0A8068AB" w:rsidR="00D61C4E" w:rsidRDefault="004E7B69" w:rsidP="00ED014B">
      <w:pPr>
        <w:spacing w:after="0" w:line="240" w:lineRule="auto"/>
        <w:ind w:left="0" w:right="0" w:firstLine="0"/>
        <w:jc w:val="right"/>
      </w:pPr>
      <w:r>
        <w:t>2</w:t>
      </w:r>
      <w:r w:rsidR="000D2B83">
        <w:t>8</w:t>
      </w:r>
      <w:r w:rsidR="0000149A">
        <w:t>.1</w:t>
      </w:r>
      <w:r w:rsidR="009C489A">
        <w:t>1</w:t>
      </w:r>
      <w:r w:rsidR="0000149A">
        <w:t>.2025</w:t>
      </w:r>
    </w:p>
    <w:p w14:paraId="0AF22009" w14:textId="77777777" w:rsidR="00D61C4E" w:rsidRDefault="00D61C4E" w:rsidP="00ED014B">
      <w:pPr>
        <w:spacing w:after="0" w:line="240" w:lineRule="auto"/>
        <w:ind w:left="20" w:right="0" w:firstLine="0"/>
        <w:jc w:val="center"/>
      </w:pPr>
    </w:p>
    <w:p w14:paraId="05C3AFD2" w14:textId="1E251514" w:rsidR="00D61C4E" w:rsidRPr="004F2590" w:rsidRDefault="00D61C4E" w:rsidP="00E46F24">
      <w:pPr>
        <w:jc w:val="center"/>
        <w:rPr>
          <w:b/>
          <w:bCs/>
          <w:color w:val="auto"/>
          <w:sz w:val="32"/>
          <w:szCs w:val="32"/>
        </w:rPr>
      </w:pPr>
      <w:r w:rsidRPr="004F2590">
        <w:rPr>
          <w:b/>
          <w:bCs/>
          <w:color w:val="auto"/>
          <w:sz w:val="32"/>
          <w:szCs w:val="32"/>
        </w:rPr>
        <w:t xml:space="preserve">Elektrituruseaduse </w:t>
      </w:r>
      <w:r w:rsidR="00DC1B2D" w:rsidRPr="004F2590">
        <w:rPr>
          <w:b/>
          <w:bCs/>
          <w:color w:val="auto"/>
          <w:sz w:val="32"/>
          <w:szCs w:val="32"/>
        </w:rPr>
        <w:t>ning</w:t>
      </w:r>
      <w:r w:rsidR="00666DB6" w:rsidRPr="004F2590">
        <w:rPr>
          <w:b/>
          <w:bCs/>
          <w:color w:val="auto"/>
          <w:sz w:val="32"/>
          <w:szCs w:val="32"/>
        </w:rPr>
        <w:t xml:space="preserve"> </w:t>
      </w:r>
      <w:r w:rsidR="00E46F24" w:rsidRPr="004F2590">
        <w:rPr>
          <w:b/>
          <w:bCs/>
          <w:color w:val="auto"/>
          <w:sz w:val="32"/>
          <w:szCs w:val="32"/>
        </w:rPr>
        <w:t>a</w:t>
      </w:r>
      <w:r w:rsidR="00666DB6" w:rsidRPr="004F2590">
        <w:rPr>
          <w:b/>
          <w:bCs/>
          <w:color w:val="auto"/>
          <w:sz w:val="32"/>
          <w:szCs w:val="32"/>
        </w:rPr>
        <w:t xml:space="preserve">lkoholi-, tubaka-, kütuse- ja elektriaktsiisi seaduse </w:t>
      </w:r>
      <w:r w:rsidR="008F38DA" w:rsidRPr="004F2590">
        <w:rPr>
          <w:b/>
          <w:bCs/>
          <w:color w:val="auto"/>
          <w:sz w:val="32"/>
          <w:szCs w:val="32"/>
        </w:rPr>
        <w:t>muut</w:t>
      </w:r>
      <w:r w:rsidRPr="004F2590">
        <w:rPr>
          <w:b/>
          <w:bCs/>
          <w:color w:val="auto"/>
          <w:sz w:val="32"/>
          <w:szCs w:val="32"/>
        </w:rPr>
        <w:t>mise seadus</w:t>
      </w:r>
    </w:p>
    <w:p w14:paraId="3F3CC7C2" w14:textId="77777777" w:rsidR="00D61C4E" w:rsidRDefault="00D61C4E" w:rsidP="00ED014B">
      <w:pPr>
        <w:spacing w:after="0" w:line="240" w:lineRule="auto"/>
        <w:ind w:left="0" w:right="0" w:firstLine="0"/>
        <w:jc w:val="left"/>
      </w:pPr>
    </w:p>
    <w:p w14:paraId="348B2D7F" w14:textId="77777777" w:rsidR="00207E64" w:rsidRDefault="00207E64" w:rsidP="00ED014B">
      <w:pPr>
        <w:spacing w:after="0" w:line="240" w:lineRule="auto"/>
        <w:ind w:left="-5" w:right="49"/>
        <w:rPr>
          <w:bCs/>
        </w:rPr>
      </w:pPr>
    </w:p>
    <w:p w14:paraId="4615F28E" w14:textId="77777777" w:rsidR="00BD17A0" w:rsidRDefault="00BD17A0" w:rsidP="00BD17A0">
      <w:pPr>
        <w:spacing w:after="0" w:line="240" w:lineRule="auto"/>
        <w:ind w:left="-5" w:right="49"/>
        <w:rPr>
          <w:b/>
          <w:bCs/>
        </w:rPr>
      </w:pPr>
      <w:r w:rsidRPr="47641E48">
        <w:rPr>
          <w:b/>
          <w:bCs/>
        </w:rPr>
        <w:t>§ 1. Elektrituruseaduse muutmine</w:t>
      </w:r>
    </w:p>
    <w:p w14:paraId="530707D4" w14:textId="77777777" w:rsidR="00BD17A0" w:rsidRDefault="00BD17A0" w:rsidP="00BD17A0">
      <w:pPr>
        <w:spacing w:after="0" w:line="240" w:lineRule="auto"/>
        <w:ind w:left="-5" w:right="49"/>
        <w:rPr>
          <w:b/>
        </w:rPr>
      </w:pPr>
    </w:p>
    <w:p w14:paraId="4FC42C7A" w14:textId="77777777" w:rsidR="00BD17A0" w:rsidRDefault="00BD17A0" w:rsidP="00BD17A0">
      <w:pPr>
        <w:spacing w:after="0" w:line="240" w:lineRule="auto"/>
        <w:ind w:left="-5" w:right="49"/>
        <w:rPr>
          <w:bCs/>
        </w:rPr>
      </w:pPr>
      <w:r>
        <w:rPr>
          <w:bCs/>
        </w:rPr>
        <w:t>Elektrituruseaduses tehakse järgmised muudatused:</w:t>
      </w:r>
    </w:p>
    <w:p w14:paraId="33EB23B5" w14:textId="77777777" w:rsidR="00BD17A0" w:rsidRDefault="00BD17A0" w:rsidP="00BD17A0">
      <w:pPr>
        <w:spacing w:after="0" w:line="240" w:lineRule="auto"/>
        <w:ind w:left="-5" w:right="49"/>
        <w:rPr>
          <w:bCs/>
        </w:rPr>
      </w:pPr>
    </w:p>
    <w:p w14:paraId="5EC592FF" w14:textId="77777777" w:rsidR="00BD17A0" w:rsidRPr="00EE5A90" w:rsidRDefault="00BD17A0" w:rsidP="00BD17A0">
      <w:pPr>
        <w:spacing w:after="0" w:line="240" w:lineRule="auto"/>
        <w:ind w:left="-5" w:right="49"/>
        <w:rPr>
          <w:bCs/>
          <w:color w:val="auto"/>
        </w:rPr>
      </w:pPr>
      <w:r w:rsidRPr="00774D7B">
        <w:rPr>
          <w:b/>
          <w:color w:val="auto"/>
        </w:rPr>
        <w:t>1)</w:t>
      </w:r>
      <w:r w:rsidRPr="00774D7B">
        <w:rPr>
          <w:bCs/>
          <w:color w:val="auto"/>
        </w:rPr>
        <w:t xml:space="preserve"> </w:t>
      </w:r>
      <w:r w:rsidRPr="00EE5A90">
        <w:rPr>
          <w:bCs/>
          <w:color w:val="auto"/>
        </w:rPr>
        <w:t xml:space="preserve">paragrahvi 3 täiendatakse </w:t>
      </w:r>
      <w:r>
        <w:rPr>
          <w:bCs/>
          <w:color w:val="auto"/>
        </w:rPr>
        <w:t>punktidega 37 ja 38 järgmises sõnastuses</w:t>
      </w:r>
      <w:r w:rsidRPr="00EE5A90">
        <w:rPr>
          <w:bCs/>
          <w:color w:val="auto"/>
        </w:rPr>
        <w:t>:</w:t>
      </w:r>
    </w:p>
    <w:p w14:paraId="5CA51BF9" w14:textId="2EB9534F" w:rsidR="00BD17A0" w:rsidRPr="00EE5A90" w:rsidRDefault="00BD17A0" w:rsidP="00BD17A0">
      <w:pPr>
        <w:spacing w:after="0" w:line="240" w:lineRule="auto"/>
        <w:ind w:left="-5" w:right="49"/>
        <w:rPr>
          <w:bCs/>
          <w:color w:val="auto"/>
        </w:rPr>
      </w:pPr>
      <w:r>
        <w:rPr>
          <w:bCs/>
          <w:color w:val="auto"/>
        </w:rPr>
        <w:t>„37</w:t>
      </w:r>
      <w:r w:rsidRPr="00EE5A90">
        <w:rPr>
          <w:bCs/>
          <w:color w:val="auto"/>
        </w:rPr>
        <w:t>)</w:t>
      </w:r>
      <w:r w:rsidRPr="00EE5A90">
        <w:rPr>
          <w:color w:val="auto"/>
        </w:rPr>
        <w:t xml:space="preserve"> </w:t>
      </w:r>
      <w:del w:id="0" w:author="Moonika Kuusk - JUSTDIGI" w:date="2025-12-11T10:41:00Z" w16du:dateUtc="2025-12-11T08:41:00Z">
        <w:r w:rsidRPr="00EE5A90" w:rsidDel="00075A65">
          <w:rPr>
            <w:color w:val="auto"/>
          </w:rPr>
          <w:delText>„</w:delText>
        </w:r>
      </w:del>
      <w:r w:rsidRPr="00EE5A90">
        <w:rPr>
          <w:color w:val="auto"/>
        </w:rPr>
        <w:t>ümberpaigutumise riskiga sektor</w:t>
      </w:r>
      <w:del w:id="1" w:author="Moonika Kuusk - JUSTDIGI" w:date="2025-12-11T10:41:00Z" w16du:dateUtc="2025-12-11T08:41:00Z">
        <w:r w:rsidRPr="00EE5A90" w:rsidDel="00075A65">
          <w:rPr>
            <w:color w:val="auto"/>
          </w:rPr>
          <w:delText>“</w:delText>
        </w:r>
      </w:del>
      <w:r w:rsidRPr="00EE5A90">
        <w:rPr>
          <w:color w:val="auto"/>
        </w:rPr>
        <w:t xml:space="preserve"> </w:t>
      </w:r>
      <w:r w:rsidRPr="00B9271B">
        <w:rPr>
          <w:color w:val="auto"/>
        </w:rPr>
        <w:t>–</w:t>
      </w:r>
      <w:r w:rsidRPr="00EE5A90">
        <w:rPr>
          <w:color w:val="auto"/>
        </w:rPr>
        <w:t xml:space="preserve"> </w:t>
      </w:r>
      <w:r w:rsidRPr="00EE5A90">
        <w:rPr>
          <w:bCs/>
          <w:color w:val="auto"/>
        </w:rPr>
        <w:t xml:space="preserve">sektor, mille </w:t>
      </w:r>
      <w:commentRangeStart w:id="2"/>
      <w:commentRangeStart w:id="3"/>
      <w:r w:rsidRPr="00EE5A90">
        <w:rPr>
          <w:bCs/>
          <w:color w:val="auto"/>
        </w:rPr>
        <w:t>liidu</w:t>
      </w:r>
      <w:commentRangeEnd w:id="2"/>
      <w:r w:rsidR="00CE6D38" w:rsidRPr="00EE5A90">
        <w:rPr>
          <w:rStyle w:val="Kommentaariviide"/>
          <w:color w:val="auto"/>
          <w:sz w:val="24"/>
          <w:szCs w:val="22"/>
        </w:rPr>
        <w:commentReference w:id="2"/>
      </w:r>
      <w:commentRangeEnd w:id="3"/>
      <w:r w:rsidR="00C25C56">
        <w:rPr>
          <w:rStyle w:val="Kommentaariviide"/>
        </w:rPr>
        <w:commentReference w:id="3"/>
      </w:r>
      <w:r w:rsidRPr="00EE5A90">
        <w:rPr>
          <w:bCs/>
          <w:color w:val="auto"/>
        </w:rPr>
        <w:t xml:space="preserve"> tasandi kaubanduse intensiivsuse ja elektritarbimise intensiivsuse korrutis ulatub vähemalt 0,6 </w:t>
      </w:r>
      <w:r>
        <w:rPr>
          <w:bCs/>
          <w:color w:val="auto"/>
        </w:rPr>
        <w:t>protsendi</w:t>
      </w:r>
      <w:r w:rsidRPr="00EE5A90">
        <w:rPr>
          <w:bCs/>
          <w:color w:val="auto"/>
        </w:rPr>
        <w:t xml:space="preserve">ni ning mille kaubanduse intensiivsus ja elektritarbimise intensiivsus </w:t>
      </w:r>
      <w:commentRangeStart w:id="4"/>
      <w:r w:rsidRPr="00EE5A90">
        <w:rPr>
          <w:bCs/>
          <w:color w:val="auto"/>
        </w:rPr>
        <w:t>liidu</w:t>
      </w:r>
      <w:commentRangeEnd w:id="4"/>
      <w:r w:rsidR="00334E6E">
        <w:rPr>
          <w:rStyle w:val="Kommentaariviide"/>
        </w:rPr>
        <w:commentReference w:id="4"/>
      </w:r>
      <w:r w:rsidRPr="00EE5A90">
        <w:rPr>
          <w:bCs/>
          <w:color w:val="auto"/>
        </w:rPr>
        <w:t xml:space="preserve"> tasandil on vastavalt vähemalt </w:t>
      </w:r>
      <w:commentRangeStart w:id="5"/>
      <w:ins w:id="6" w:author="Moonika Kuusk - JUSTDIGI" w:date="2025-12-11T10:44:00Z" w16du:dateUtc="2025-12-11T08:44:00Z">
        <w:r w:rsidR="00623E28">
          <w:rPr>
            <w:bCs/>
            <w:color w:val="auto"/>
          </w:rPr>
          <w:t>neli</w:t>
        </w:r>
      </w:ins>
      <w:del w:id="7" w:author="Moonika Kuusk - JUSTDIGI" w:date="2025-12-11T10:44:00Z" w16du:dateUtc="2025-12-11T08:44:00Z">
        <w:r w:rsidRPr="00EE5A90" w:rsidDel="00623E28">
          <w:rPr>
            <w:bCs/>
            <w:color w:val="auto"/>
          </w:rPr>
          <w:delText>4</w:delText>
        </w:r>
      </w:del>
      <w:r w:rsidRPr="00EE5A90">
        <w:rPr>
          <w:bCs/>
          <w:color w:val="auto"/>
        </w:rPr>
        <w:t xml:space="preserve"> </w:t>
      </w:r>
      <w:commentRangeEnd w:id="5"/>
      <w:r w:rsidR="002B5A97">
        <w:rPr>
          <w:rStyle w:val="Kommentaariviide"/>
        </w:rPr>
        <w:commentReference w:id="5"/>
      </w:r>
      <w:r>
        <w:rPr>
          <w:bCs/>
          <w:color w:val="auto"/>
        </w:rPr>
        <w:t>protsenti</w:t>
      </w:r>
      <w:r w:rsidRPr="00EE5A90">
        <w:rPr>
          <w:bCs/>
          <w:color w:val="auto"/>
        </w:rPr>
        <w:t xml:space="preserve"> ja </w:t>
      </w:r>
      <w:ins w:id="8" w:author="Moonika Kuusk - JUSTDIGI" w:date="2025-12-11T10:44:00Z" w16du:dateUtc="2025-12-11T08:44:00Z">
        <w:r w:rsidR="00623E28">
          <w:rPr>
            <w:bCs/>
            <w:color w:val="auto"/>
          </w:rPr>
          <w:t>viis</w:t>
        </w:r>
      </w:ins>
      <w:del w:id="9" w:author="Moonika Kuusk - JUSTDIGI" w:date="2025-12-11T10:44:00Z" w16du:dateUtc="2025-12-11T08:44:00Z">
        <w:r w:rsidRPr="00EE5A90" w:rsidDel="00623E28">
          <w:rPr>
            <w:bCs/>
            <w:color w:val="auto"/>
          </w:rPr>
          <w:delText>5</w:delText>
        </w:r>
      </w:del>
      <w:r w:rsidRPr="00EE5A90">
        <w:rPr>
          <w:bCs/>
          <w:color w:val="auto"/>
        </w:rPr>
        <w:t xml:space="preserve"> </w:t>
      </w:r>
      <w:r>
        <w:rPr>
          <w:bCs/>
          <w:color w:val="auto"/>
        </w:rPr>
        <w:t>protsenti;</w:t>
      </w:r>
    </w:p>
    <w:p w14:paraId="452F0968" w14:textId="4A6200C0" w:rsidR="00BD17A0" w:rsidRPr="00EE5A90" w:rsidRDefault="00BD17A0" w:rsidP="00BD17A0">
      <w:pPr>
        <w:spacing w:after="0" w:line="240" w:lineRule="auto"/>
        <w:ind w:left="-5" w:right="49"/>
        <w:rPr>
          <w:bCs/>
          <w:color w:val="auto"/>
        </w:rPr>
      </w:pPr>
      <w:r>
        <w:rPr>
          <w:bCs/>
          <w:color w:val="auto"/>
        </w:rPr>
        <w:t>38</w:t>
      </w:r>
      <w:r w:rsidRPr="00EE5A90">
        <w:rPr>
          <w:bCs/>
          <w:color w:val="auto"/>
        </w:rPr>
        <w:t>)</w:t>
      </w:r>
      <w:r w:rsidRPr="00EE5A90">
        <w:rPr>
          <w:color w:val="auto"/>
        </w:rPr>
        <w:t xml:space="preserve"> </w:t>
      </w:r>
      <w:del w:id="10" w:author="Moonika Kuusk - JUSTDIGI" w:date="2025-12-11T10:41:00Z" w16du:dateUtc="2025-12-11T08:41:00Z">
        <w:r w:rsidRPr="00EE5A90" w:rsidDel="00F3792F">
          <w:rPr>
            <w:color w:val="auto"/>
          </w:rPr>
          <w:delText>„</w:delText>
        </w:r>
      </w:del>
      <w:r w:rsidRPr="00EE5A90">
        <w:rPr>
          <w:bCs/>
          <w:color w:val="auto"/>
        </w:rPr>
        <w:t>märkimisväärse ümberpaigutumise riskiga sektor</w:t>
      </w:r>
      <w:del w:id="11" w:author="Moonika Kuusk - JUSTDIGI" w:date="2025-12-11T10:41:00Z" w16du:dateUtc="2025-12-11T08:41:00Z">
        <w:r w:rsidRPr="00EE5A90" w:rsidDel="00F3792F">
          <w:rPr>
            <w:bCs/>
            <w:color w:val="auto"/>
          </w:rPr>
          <w:delText>“</w:delText>
        </w:r>
      </w:del>
      <w:r w:rsidRPr="00EE5A90">
        <w:rPr>
          <w:bCs/>
          <w:color w:val="auto"/>
        </w:rPr>
        <w:t xml:space="preserve"> </w:t>
      </w:r>
      <w:r w:rsidRPr="00B9271B">
        <w:rPr>
          <w:bCs/>
          <w:color w:val="auto"/>
        </w:rPr>
        <w:t>–</w:t>
      </w:r>
      <w:r w:rsidRPr="00EE5A90">
        <w:rPr>
          <w:bCs/>
          <w:color w:val="auto"/>
        </w:rPr>
        <w:t xml:space="preserve"> sektor, mille </w:t>
      </w:r>
      <w:commentRangeStart w:id="12"/>
      <w:r w:rsidRPr="00EE5A90">
        <w:rPr>
          <w:bCs/>
          <w:color w:val="auto"/>
        </w:rPr>
        <w:t xml:space="preserve">liidu </w:t>
      </w:r>
      <w:commentRangeEnd w:id="12"/>
      <w:r w:rsidR="005F6141">
        <w:rPr>
          <w:rStyle w:val="Kommentaariviide"/>
        </w:rPr>
        <w:commentReference w:id="12"/>
      </w:r>
      <w:r w:rsidRPr="00EE5A90">
        <w:rPr>
          <w:bCs/>
          <w:color w:val="auto"/>
        </w:rPr>
        <w:t xml:space="preserve">tasandi kaubanduse intensiivsuse ja elektritarbimise intensiivsuse korrutis ulatub vähemalt </w:t>
      </w:r>
      <w:ins w:id="13" w:author="Moonika Kuusk - JUSTDIGI" w:date="2025-12-11T10:44:00Z" w16du:dateUtc="2025-12-11T08:44:00Z">
        <w:r w:rsidR="00965D56">
          <w:rPr>
            <w:bCs/>
            <w:color w:val="auto"/>
          </w:rPr>
          <w:t>kahe</w:t>
        </w:r>
      </w:ins>
      <w:del w:id="14" w:author="Moonika Kuusk - JUSTDIGI" w:date="2025-12-11T10:44:00Z" w16du:dateUtc="2025-12-11T08:44:00Z">
        <w:r w:rsidRPr="00EE5A90" w:rsidDel="00965D56">
          <w:rPr>
            <w:bCs/>
            <w:color w:val="auto"/>
          </w:rPr>
          <w:delText>2</w:delText>
        </w:r>
      </w:del>
      <w:r w:rsidRPr="00EE5A90">
        <w:rPr>
          <w:bCs/>
          <w:color w:val="auto"/>
        </w:rPr>
        <w:t xml:space="preserve"> </w:t>
      </w:r>
      <w:r>
        <w:rPr>
          <w:bCs/>
          <w:color w:val="auto"/>
        </w:rPr>
        <w:t>protsendi</w:t>
      </w:r>
      <w:r w:rsidRPr="00EE5A90">
        <w:rPr>
          <w:bCs/>
          <w:color w:val="auto"/>
        </w:rPr>
        <w:t xml:space="preserve">ni ning mille kaubanduse intensiivsus ja elektritarbimise intensiivsus </w:t>
      </w:r>
      <w:commentRangeStart w:id="15"/>
      <w:r w:rsidRPr="00EE5A90">
        <w:rPr>
          <w:bCs/>
          <w:color w:val="auto"/>
        </w:rPr>
        <w:t xml:space="preserve">liidu </w:t>
      </w:r>
      <w:commentRangeEnd w:id="15"/>
      <w:r w:rsidR="001B3330">
        <w:rPr>
          <w:rStyle w:val="Kommentaariviide"/>
        </w:rPr>
        <w:commentReference w:id="15"/>
      </w:r>
      <w:r w:rsidRPr="00EE5A90">
        <w:rPr>
          <w:bCs/>
          <w:color w:val="auto"/>
        </w:rPr>
        <w:t xml:space="preserve">tasandil on kummagi näitaja puhul vähemalt </w:t>
      </w:r>
      <w:ins w:id="16" w:author="Moonika Kuusk - JUSTDIGI" w:date="2025-12-11T10:44:00Z" w16du:dateUtc="2025-12-11T08:44:00Z">
        <w:r w:rsidR="00965D56">
          <w:rPr>
            <w:bCs/>
            <w:color w:val="auto"/>
          </w:rPr>
          <w:t>viis</w:t>
        </w:r>
      </w:ins>
      <w:del w:id="17" w:author="Moonika Kuusk - JUSTDIGI" w:date="2025-12-11T10:44:00Z" w16du:dateUtc="2025-12-11T08:44:00Z">
        <w:r w:rsidRPr="00EE5A90" w:rsidDel="00965D56">
          <w:rPr>
            <w:bCs/>
            <w:color w:val="auto"/>
          </w:rPr>
          <w:delText>5</w:delText>
        </w:r>
      </w:del>
      <w:r w:rsidRPr="00EE5A90">
        <w:rPr>
          <w:bCs/>
          <w:color w:val="auto"/>
        </w:rPr>
        <w:t xml:space="preserve"> </w:t>
      </w:r>
      <w:r>
        <w:rPr>
          <w:bCs/>
          <w:color w:val="auto"/>
        </w:rPr>
        <w:t>protsenti.“;</w:t>
      </w:r>
    </w:p>
    <w:p w14:paraId="3888AE7A" w14:textId="77777777" w:rsidR="00BD17A0" w:rsidRPr="00774D7B" w:rsidRDefault="00BD17A0" w:rsidP="00BD17A0">
      <w:pPr>
        <w:spacing w:after="0" w:line="240" w:lineRule="auto"/>
        <w:ind w:left="-5" w:right="49"/>
        <w:rPr>
          <w:b/>
        </w:rPr>
      </w:pPr>
    </w:p>
    <w:p w14:paraId="6E9A5409" w14:textId="77777777" w:rsidR="00BD17A0" w:rsidRPr="00774D7B" w:rsidRDefault="00BD17A0" w:rsidP="00BD17A0">
      <w:pPr>
        <w:spacing w:after="0" w:line="240" w:lineRule="auto"/>
        <w:ind w:left="-5" w:right="49"/>
        <w:rPr>
          <w:bCs/>
        </w:rPr>
      </w:pPr>
      <w:r w:rsidRPr="00774D7B">
        <w:rPr>
          <w:b/>
        </w:rPr>
        <w:t>2)</w:t>
      </w:r>
      <w:r w:rsidRPr="00774D7B">
        <w:rPr>
          <w:b/>
          <w:color w:val="ED7D31" w:themeColor="accent2"/>
        </w:rPr>
        <w:t xml:space="preserve"> </w:t>
      </w:r>
      <w:r w:rsidRPr="00774D7B">
        <w:rPr>
          <w:bCs/>
        </w:rPr>
        <w:t>paragrahvi 59</w:t>
      </w:r>
      <w:r w:rsidRPr="00774D7B">
        <w:rPr>
          <w:bCs/>
          <w:vertAlign w:val="superscript"/>
        </w:rPr>
        <w:t>2</w:t>
      </w:r>
      <w:r w:rsidRPr="00774D7B">
        <w:rPr>
          <w:bCs/>
        </w:rPr>
        <w:t xml:space="preserve"> lõige 1 muudetakse ja sõnastatakse järgmiselt: </w:t>
      </w:r>
    </w:p>
    <w:p w14:paraId="3196D5AE" w14:textId="77777777" w:rsidR="00BD17A0" w:rsidRDefault="00BD17A0" w:rsidP="00BD17A0">
      <w:pPr>
        <w:spacing w:after="0" w:line="240" w:lineRule="auto"/>
        <w:ind w:left="-5" w:right="49"/>
        <w:rPr>
          <w:bCs/>
          <w:color w:val="auto"/>
        </w:rPr>
      </w:pPr>
      <w:r w:rsidRPr="009E3F06">
        <w:rPr>
          <w:bCs/>
          <w:color w:val="auto"/>
          <w:rPrChange w:id="18" w:author="Moonika Kuusk - JUSTDIGI" w:date="2025-12-11T10:47:00Z" w16du:dateUtc="2025-12-11T08:47:00Z">
            <w:rPr>
              <w:b/>
              <w:color w:val="auto"/>
            </w:rPr>
          </w:rPrChange>
        </w:rPr>
        <w:t>„</w:t>
      </w:r>
      <w:r w:rsidRPr="00774D7B">
        <w:rPr>
          <w:bCs/>
          <w:color w:val="auto"/>
        </w:rPr>
        <w:t>(</w:t>
      </w:r>
      <w:r w:rsidRPr="00114CB7">
        <w:rPr>
          <w:bCs/>
          <w:color w:val="auto"/>
        </w:rPr>
        <w:t>1) </w:t>
      </w:r>
      <w:hyperlink r:id="rId15" w:anchor="para59" w:history="1">
        <w:r w:rsidRPr="00114CB7">
          <w:rPr>
            <w:rStyle w:val="Hperlink"/>
            <w:bCs/>
            <w:color w:val="auto"/>
            <w:u w:val="none"/>
          </w:rPr>
          <w:t>Käesoleva seaduse §-des 59, 59</w:t>
        </w:r>
        <w:r w:rsidRPr="00114CB7">
          <w:rPr>
            <w:rStyle w:val="Hperlink"/>
            <w:bCs/>
            <w:color w:val="auto"/>
            <w:u w:val="none"/>
            <w:vertAlign w:val="superscript"/>
          </w:rPr>
          <w:t>4</w:t>
        </w:r>
        <w:r w:rsidRPr="00114CB7">
          <w:rPr>
            <w:rStyle w:val="Hperlink"/>
            <w:bCs/>
            <w:color w:val="auto"/>
            <w:u w:val="none"/>
          </w:rPr>
          <w:t> ja 59</w:t>
        </w:r>
        <w:r w:rsidRPr="00114CB7">
          <w:rPr>
            <w:rStyle w:val="Hperlink"/>
            <w:bCs/>
            <w:color w:val="auto"/>
            <w:u w:val="none"/>
            <w:vertAlign w:val="superscript"/>
          </w:rPr>
          <w:t>6</w:t>
        </w:r>
      </w:hyperlink>
      <w:r w:rsidRPr="00114CB7">
        <w:rPr>
          <w:bCs/>
          <w:color w:val="auto"/>
        </w:rPr>
        <w:t> nimetatud toetuse rahastamisest tekkiva kulu ning §-s 59, § 59</w:t>
      </w:r>
      <w:r w:rsidRPr="00114CB7">
        <w:rPr>
          <w:bCs/>
          <w:color w:val="auto"/>
          <w:vertAlign w:val="superscript"/>
        </w:rPr>
        <w:t>2</w:t>
      </w:r>
      <w:r w:rsidRPr="00114CB7">
        <w:rPr>
          <w:bCs/>
          <w:color w:val="auto"/>
        </w:rPr>
        <w:t xml:space="preserve"> lõigetes </w:t>
      </w:r>
      <w:r w:rsidRPr="00114CB7">
        <w:rPr>
          <w:color w:val="auto"/>
        </w:rPr>
        <w:t>4</w:t>
      </w:r>
      <w:r w:rsidRPr="00114CB7">
        <w:rPr>
          <w:color w:val="auto"/>
          <w:vertAlign w:val="superscript"/>
        </w:rPr>
        <w:t>1</w:t>
      </w:r>
      <w:r w:rsidRPr="00114CB7">
        <w:rPr>
          <w:color w:val="auto"/>
        </w:rPr>
        <w:t>–4</w:t>
      </w:r>
      <w:r w:rsidRPr="00114CB7">
        <w:rPr>
          <w:color w:val="auto"/>
          <w:vertAlign w:val="superscript"/>
        </w:rPr>
        <w:t>1</w:t>
      </w:r>
      <w:r>
        <w:rPr>
          <w:color w:val="auto"/>
          <w:vertAlign w:val="superscript"/>
        </w:rPr>
        <w:t>6</w:t>
      </w:r>
      <w:r w:rsidRPr="00114CB7">
        <w:rPr>
          <w:color w:val="auto"/>
        </w:rPr>
        <w:t xml:space="preserve"> </w:t>
      </w:r>
      <w:r w:rsidRPr="00114CB7">
        <w:rPr>
          <w:bCs/>
          <w:color w:val="auto"/>
        </w:rPr>
        <w:t>ja §-des 59</w:t>
      </w:r>
      <w:r w:rsidRPr="00114CB7">
        <w:rPr>
          <w:bCs/>
          <w:color w:val="auto"/>
          <w:vertAlign w:val="superscript"/>
        </w:rPr>
        <w:t>4</w:t>
      </w:r>
      <w:r w:rsidRPr="00114CB7">
        <w:rPr>
          <w:bCs/>
          <w:color w:val="auto"/>
        </w:rPr>
        <w:t>–59</w:t>
      </w:r>
      <w:r w:rsidRPr="00114CB7">
        <w:rPr>
          <w:bCs/>
          <w:color w:val="auto"/>
          <w:vertAlign w:val="superscript"/>
        </w:rPr>
        <w:t>6</w:t>
      </w:r>
      <w:r w:rsidRPr="00114CB7">
        <w:rPr>
          <w:bCs/>
          <w:color w:val="auto"/>
        </w:rPr>
        <w:t> </w:t>
      </w:r>
      <w:bookmarkStart w:id="19" w:name="_Hlk215824949"/>
      <w:r w:rsidRPr="00114CB7">
        <w:rPr>
          <w:bCs/>
          <w:color w:val="auto"/>
        </w:rPr>
        <w:t>nimetatud toetuste haldamise, arvestuse, vähempakkumise</w:t>
      </w:r>
      <w:r>
        <w:rPr>
          <w:bCs/>
          <w:color w:val="auto"/>
        </w:rPr>
        <w:t xml:space="preserve"> läbiviimise</w:t>
      </w:r>
      <w:r w:rsidRPr="00114CB7">
        <w:rPr>
          <w:bCs/>
          <w:color w:val="auto"/>
        </w:rPr>
        <w:t xml:space="preserve">, vaidlustega seotud ja taastuvenergia toetuste infosüsteemi haldamise põhjendatud kulu </w:t>
      </w:r>
      <w:bookmarkEnd w:id="19"/>
      <w:r w:rsidRPr="00114CB7">
        <w:rPr>
          <w:bCs/>
          <w:color w:val="auto"/>
        </w:rPr>
        <w:t>ning </w:t>
      </w:r>
      <w:hyperlink r:id="rId16" w:anchor="para32b7" w:tgtFrame="_blank" w:history="1">
        <w:r w:rsidRPr="00114CB7">
          <w:rPr>
            <w:rStyle w:val="Hperlink"/>
            <w:bCs/>
            <w:color w:val="auto"/>
            <w:u w:val="none"/>
          </w:rPr>
          <w:t>energiamajanduse korralduse seaduse §-s 32</w:t>
        </w:r>
        <w:r w:rsidRPr="00114CB7">
          <w:rPr>
            <w:rStyle w:val="Hperlink"/>
            <w:bCs/>
            <w:color w:val="auto"/>
            <w:u w:val="none"/>
            <w:vertAlign w:val="superscript"/>
          </w:rPr>
          <w:t>7</w:t>
        </w:r>
      </w:hyperlink>
      <w:r w:rsidRPr="00114CB7">
        <w:rPr>
          <w:bCs/>
          <w:color w:val="auto"/>
        </w:rPr>
        <w:t xml:space="preserve"> nimetatud </w:t>
      </w:r>
      <w:proofErr w:type="spellStart"/>
      <w:r w:rsidRPr="00114CB7">
        <w:rPr>
          <w:bCs/>
          <w:color w:val="auto"/>
        </w:rPr>
        <w:t>biometaani</w:t>
      </w:r>
      <w:proofErr w:type="spellEnd"/>
      <w:r w:rsidRPr="00114CB7">
        <w:rPr>
          <w:bCs/>
          <w:color w:val="auto"/>
        </w:rPr>
        <w:t>, vesiniku, veeldatud gaasi, elektri</w:t>
      </w:r>
      <w:r>
        <w:rPr>
          <w:bCs/>
          <w:color w:val="auto"/>
        </w:rPr>
        <w:t>-</w:t>
      </w:r>
      <w:r w:rsidRPr="00114CB7">
        <w:rPr>
          <w:bCs/>
          <w:color w:val="auto"/>
        </w:rPr>
        <w:t>, soojus- või jahutusenergia päritolutunnistuste elektroonilise andmebaasi haldamise ning </w:t>
      </w:r>
      <w:hyperlink r:id="rId17" w:anchor="para2b6" w:tgtFrame="_blank" w:history="1">
        <w:r w:rsidRPr="00114CB7">
          <w:rPr>
            <w:rStyle w:val="Hperlink"/>
            <w:bCs/>
            <w:color w:val="auto"/>
            <w:u w:val="none"/>
          </w:rPr>
          <w:t>vedelkütuse seaduse § 2</w:t>
        </w:r>
        <w:r w:rsidRPr="00114CB7">
          <w:rPr>
            <w:rStyle w:val="Hperlink"/>
            <w:bCs/>
            <w:color w:val="auto"/>
            <w:u w:val="none"/>
            <w:vertAlign w:val="superscript"/>
          </w:rPr>
          <w:t>6</w:t>
        </w:r>
        <w:r w:rsidRPr="00114CB7">
          <w:rPr>
            <w:rStyle w:val="Hperlink"/>
            <w:bCs/>
            <w:color w:val="auto"/>
            <w:u w:val="none"/>
          </w:rPr>
          <w:t> lõikes 2</w:t>
        </w:r>
      </w:hyperlink>
      <w:r w:rsidRPr="00114CB7">
        <w:rPr>
          <w:bCs/>
          <w:color w:val="auto"/>
        </w:rPr>
        <w:t xml:space="preserve"> nimetatud digitaalse keskkonna haldamise põhjendatud kulu </w:t>
      </w:r>
      <w:r>
        <w:rPr>
          <w:bCs/>
          <w:color w:val="auto"/>
        </w:rPr>
        <w:t>eest tasub</w:t>
      </w:r>
      <w:r w:rsidRPr="00114CB7">
        <w:rPr>
          <w:bCs/>
          <w:color w:val="auto"/>
        </w:rPr>
        <w:t xml:space="preserve"> tarbija, arvestades võrguteenuse tarbimise mahtu ja otseliini kaudu tarbitud elektrienergia kogust.“;</w:t>
      </w:r>
    </w:p>
    <w:p w14:paraId="02904A28" w14:textId="77777777" w:rsidR="00BD17A0" w:rsidRDefault="00BD17A0" w:rsidP="00BD17A0">
      <w:pPr>
        <w:spacing w:after="0" w:line="240" w:lineRule="auto"/>
        <w:ind w:left="0" w:right="49" w:firstLine="0"/>
      </w:pPr>
    </w:p>
    <w:p w14:paraId="7479A11E" w14:textId="77777777" w:rsidR="00BD17A0" w:rsidRPr="00467A12" w:rsidRDefault="00BD17A0" w:rsidP="00BD17A0">
      <w:pPr>
        <w:spacing w:after="0" w:line="240" w:lineRule="auto"/>
        <w:ind w:left="-5" w:right="49"/>
      </w:pPr>
      <w:r w:rsidRPr="768E9F4C">
        <w:rPr>
          <w:b/>
          <w:bCs/>
        </w:rPr>
        <w:t>3)</w:t>
      </w:r>
      <w:r>
        <w:t xml:space="preserve"> paragrahvi 59</w:t>
      </w:r>
      <w:r w:rsidRPr="768E9F4C">
        <w:rPr>
          <w:vertAlign w:val="superscript"/>
        </w:rPr>
        <w:t>2</w:t>
      </w:r>
      <w:r>
        <w:t xml:space="preserve"> täiendatakse </w:t>
      </w:r>
      <w:r w:rsidRPr="000D2B83">
        <w:t>lõigetega 4</w:t>
      </w:r>
      <w:r w:rsidRPr="000D2B83">
        <w:rPr>
          <w:vertAlign w:val="superscript"/>
        </w:rPr>
        <w:t>1</w:t>
      </w:r>
      <w:r w:rsidRPr="00E17FC9">
        <w:t>–4</w:t>
      </w:r>
      <w:r w:rsidRPr="00E17FC9">
        <w:rPr>
          <w:vertAlign w:val="superscript"/>
        </w:rPr>
        <w:t>16</w:t>
      </w:r>
      <w:r w:rsidRPr="000D2B83">
        <w:t xml:space="preserve"> järgmises</w:t>
      </w:r>
      <w:r>
        <w:t xml:space="preserve"> sõnastuses:</w:t>
      </w:r>
    </w:p>
    <w:p w14:paraId="7926EBC4" w14:textId="77777777" w:rsidR="00BD17A0" w:rsidRPr="00291AD9" w:rsidRDefault="00BD17A0" w:rsidP="00BD17A0">
      <w:pPr>
        <w:spacing w:after="0" w:line="240" w:lineRule="auto"/>
        <w:ind w:left="-5" w:right="49"/>
        <w:rPr>
          <w:color w:val="auto"/>
        </w:rPr>
      </w:pPr>
      <w:r w:rsidRPr="003E2B1B">
        <w:rPr>
          <w:color w:val="auto"/>
        </w:rPr>
        <w:t>„(4</w:t>
      </w:r>
      <w:r w:rsidRPr="003E2B1B">
        <w:rPr>
          <w:color w:val="auto"/>
          <w:vertAlign w:val="superscript"/>
        </w:rPr>
        <w:t>1</w:t>
      </w:r>
      <w:r w:rsidRPr="003E2B1B">
        <w:rPr>
          <w:color w:val="auto"/>
        </w:rPr>
        <w:t>) Elektrienergia tarbija võib käesoleva paragrahvi lõikes 4 nimetatud toetuse rahastamise kulu katmisel taotleda</w:t>
      </w:r>
      <w:r>
        <w:rPr>
          <w:color w:val="auto"/>
        </w:rPr>
        <w:t>, et tema suhtes rakendatakse sellist vähen</w:t>
      </w:r>
      <w:r w:rsidRPr="00854576">
        <w:rPr>
          <w:color w:val="auto"/>
        </w:rPr>
        <w:t>damismäära</w:t>
      </w:r>
      <w:r w:rsidRPr="003E2B1B">
        <w:rPr>
          <w:color w:val="auto"/>
        </w:rPr>
        <w:t xml:space="preserve">, mis moodustab ümberpaigutumise riski puhul 25 protsenti ja märkimisväärse ümberpaigutumise riski puhul 15 protsenti samas lõikes nimetatud </w:t>
      </w:r>
      <w:r>
        <w:rPr>
          <w:color w:val="auto"/>
        </w:rPr>
        <w:t>mega</w:t>
      </w:r>
      <w:r w:rsidRPr="003E2B1B">
        <w:rPr>
          <w:color w:val="auto"/>
        </w:rPr>
        <w:t xml:space="preserve">vatt-tunnipõhisest kulust, kuid mitte vähem kui 0,5 eurot tarbitud elektrienergia </w:t>
      </w:r>
      <w:r>
        <w:rPr>
          <w:color w:val="auto"/>
        </w:rPr>
        <w:t>mega</w:t>
      </w:r>
      <w:r w:rsidRPr="003E2B1B">
        <w:rPr>
          <w:color w:val="auto"/>
        </w:rPr>
        <w:t>vatt-tunni kohta, kui ta:</w:t>
      </w:r>
    </w:p>
    <w:p w14:paraId="652FB650" w14:textId="5A045DBA" w:rsidR="00BD17A0" w:rsidRPr="009A54E8" w:rsidRDefault="00BD17A0" w:rsidP="00BD17A0">
      <w:pPr>
        <w:spacing w:after="0" w:line="240" w:lineRule="auto"/>
        <w:ind w:left="0" w:right="49"/>
        <w:rPr>
          <w:color w:val="auto"/>
          <w:szCs w:val="24"/>
        </w:rPr>
      </w:pPr>
      <w:r>
        <w:rPr>
          <w:szCs w:val="24"/>
        </w:rPr>
        <w:t xml:space="preserve">1) </w:t>
      </w:r>
      <w:r w:rsidRPr="00657AB1">
        <w:rPr>
          <w:szCs w:val="24"/>
        </w:rPr>
        <w:t xml:space="preserve">aastane </w:t>
      </w:r>
      <w:proofErr w:type="spellStart"/>
      <w:r w:rsidRPr="00657AB1">
        <w:rPr>
          <w:szCs w:val="24"/>
        </w:rPr>
        <w:t>liitumispunktide</w:t>
      </w:r>
      <w:del w:id="20" w:author="Moonika Kuusk - JUSTDIGI" w:date="2025-12-11T10:52:00Z" w16du:dateUtc="2025-12-11T08:52:00Z">
        <w:r w:rsidRPr="00657AB1" w:rsidDel="007B37FC">
          <w:rPr>
            <w:szCs w:val="24"/>
          </w:rPr>
          <w:delText xml:space="preserve"> </w:delText>
        </w:r>
      </w:del>
      <w:r w:rsidRPr="00313612">
        <w:rPr>
          <w:szCs w:val="24"/>
        </w:rPr>
        <w:t>põhine</w:t>
      </w:r>
      <w:proofErr w:type="spellEnd"/>
      <w:r w:rsidRPr="00313612">
        <w:rPr>
          <w:szCs w:val="24"/>
        </w:rPr>
        <w:t xml:space="preserve"> elektrienergia </w:t>
      </w:r>
      <w:r w:rsidRPr="00313612">
        <w:rPr>
          <w:color w:val="auto"/>
          <w:szCs w:val="24"/>
        </w:rPr>
        <w:t>tarbimise ma</w:t>
      </w:r>
      <w:r w:rsidRPr="009A54E8">
        <w:rPr>
          <w:color w:val="auto"/>
          <w:szCs w:val="24"/>
        </w:rPr>
        <w:t xml:space="preserve">ht on vähemalt kahel </w:t>
      </w:r>
      <w:ins w:id="21" w:author="Katariina Kärsten - JUSTDIGI" w:date="2025-12-12T10:25:00Z" w16du:dateUtc="2025-12-12T08:25:00Z">
        <w:r w:rsidR="00D42E0E">
          <w:rPr>
            <w:color w:val="auto"/>
            <w:szCs w:val="24"/>
          </w:rPr>
          <w:t xml:space="preserve">käesoleva paragrahvi </w:t>
        </w:r>
      </w:ins>
      <w:r w:rsidRPr="009A54E8">
        <w:rPr>
          <w:color w:val="auto"/>
          <w:szCs w:val="24"/>
        </w:rPr>
        <w:t>lõikes 4</w:t>
      </w:r>
      <w:r>
        <w:rPr>
          <w:color w:val="auto"/>
          <w:szCs w:val="24"/>
          <w:vertAlign w:val="superscript"/>
        </w:rPr>
        <w:t>8</w:t>
      </w:r>
      <w:r w:rsidRPr="009A54E8">
        <w:rPr>
          <w:color w:val="auto"/>
          <w:szCs w:val="24"/>
        </w:rPr>
        <w:t xml:space="preserve"> nimetatud taotluse esitami</w:t>
      </w:r>
      <w:r w:rsidRPr="00657AB1">
        <w:rPr>
          <w:szCs w:val="24"/>
        </w:rPr>
        <w:t xml:space="preserve">sele eelnenud kolmest aastast üle 1 </w:t>
      </w:r>
      <w:proofErr w:type="spellStart"/>
      <w:r w:rsidRPr="00657AB1">
        <w:rPr>
          <w:szCs w:val="24"/>
        </w:rPr>
        <w:t>GWh</w:t>
      </w:r>
      <w:proofErr w:type="spellEnd"/>
      <w:r w:rsidRPr="00657AB1">
        <w:rPr>
          <w:szCs w:val="24"/>
        </w:rPr>
        <w:t xml:space="preserve">, uue elektrienergia tarbija puhul peab 12 järgneva kuu </w:t>
      </w:r>
      <w:proofErr w:type="spellStart"/>
      <w:r w:rsidRPr="00657AB1">
        <w:rPr>
          <w:szCs w:val="24"/>
        </w:rPr>
        <w:t>liitumispunktide</w:t>
      </w:r>
      <w:del w:id="22" w:author="Moonika Kuusk - JUSTDIGI" w:date="2025-12-11T10:56:00Z" w16du:dateUtc="2025-12-11T08:56:00Z">
        <w:r w:rsidRPr="00657AB1" w:rsidDel="00910652">
          <w:rPr>
            <w:szCs w:val="24"/>
          </w:rPr>
          <w:delText xml:space="preserve"> </w:delText>
        </w:r>
      </w:del>
      <w:r w:rsidRPr="00657AB1">
        <w:rPr>
          <w:szCs w:val="24"/>
        </w:rPr>
        <w:t>põhine</w:t>
      </w:r>
      <w:proofErr w:type="spellEnd"/>
      <w:r w:rsidRPr="00657AB1">
        <w:rPr>
          <w:szCs w:val="24"/>
        </w:rPr>
        <w:t xml:space="preserve"> </w:t>
      </w:r>
      <w:r w:rsidRPr="009A54E8">
        <w:rPr>
          <w:color w:val="auto"/>
          <w:szCs w:val="24"/>
        </w:rPr>
        <w:t xml:space="preserve">prognoositav elektritarbimise maht olema üle 1 </w:t>
      </w:r>
      <w:proofErr w:type="spellStart"/>
      <w:r w:rsidRPr="009A54E8">
        <w:rPr>
          <w:color w:val="auto"/>
          <w:szCs w:val="24"/>
        </w:rPr>
        <w:t>GWh</w:t>
      </w:r>
      <w:proofErr w:type="spellEnd"/>
      <w:r w:rsidRPr="009A54E8">
        <w:rPr>
          <w:color w:val="auto"/>
          <w:szCs w:val="24"/>
        </w:rPr>
        <w:t>;</w:t>
      </w:r>
    </w:p>
    <w:p w14:paraId="7271FB7E" w14:textId="00556173" w:rsidR="00BD17A0" w:rsidRPr="009A54E8" w:rsidRDefault="00BD17A0" w:rsidP="00BD17A0">
      <w:pPr>
        <w:spacing w:after="0" w:line="240" w:lineRule="auto"/>
        <w:ind w:left="0" w:right="49"/>
        <w:rPr>
          <w:color w:val="auto"/>
        </w:rPr>
      </w:pPr>
      <w:r w:rsidRPr="000D2B83">
        <w:rPr>
          <w:color w:val="auto"/>
        </w:rPr>
        <w:t xml:space="preserve">2) on </w:t>
      </w:r>
      <w:r w:rsidRPr="000D2B83">
        <w:rPr>
          <w:rFonts w:eastAsia="Calibri"/>
          <w:color w:val="auto"/>
          <w:szCs w:val="24"/>
        </w:rPr>
        <w:t>taastuvatest energiaallikatest elektrienergia tootja</w:t>
      </w:r>
      <w:r w:rsidRPr="000D2B83">
        <w:rPr>
          <w:color w:val="auto"/>
        </w:rPr>
        <w:t xml:space="preserve"> või </w:t>
      </w:r>
      <w:r w:rsidRPr="768E9F4C">
        <w:rPr>
          <w:color w:val="auto"/>
        </w:rPr>
        <w:t>selle toodangut vahendava tarnijaga sõlminud käesoleva seaduse § 3 punktis 8</w:t>
      </w:r>
      <w:r w:rsidRPr="768E9F4C">
        <w:rPr>
          <w:color w:val="auto"/>
          <w:vertAlign w:val="superscript"/>
        </w:rPr>
        <w:t>3</w:t>
      </w:r>
      <w:r w:rsidRPr="768E9F4C">
        <w:rPr>
          <w:color w:val="auto"/>
        </w:rPr>
        <w:t xml:space="preserve"> nimetatud</w:t>
      </w:r>
      <w:r w:rsidR="009077C4">
        <w:rPr>
          <w:color w:val="auto"/>
        </w:rPr>
        <w:t xml:space="preserve"> elektrilepingu</w:t>
      </w:r>
      <w:r w:rsidRPr="768E9F4C">
        <w:rPr>
          <w:color w:val="auto"/>
        </w:rPr>
        <w:t xml:space="preserve"> </w:t>
      </w:r>
      <w:r>
        <w:rPr>
          <w:color w:val="auto"/>
        </w:rPr>
        <w:t>käesoleva seaduse</w:t>
      </w:r>
      <w:r w:rsidRPr="768E9F4C">
        <w:rPr>
          <w:color w:val="auto"/>
        </w:rPr>
        <w:t xml:space="preserve"> § 3 punktis 1</w:t>
      </w:r>
      <w:r w:rsidRPr="0014513F">
        <w:rPr>
          <w:color w:val="auto"/>
          <w:vertAlign w:val="superscript"/>
        </w:rPr>
        <w:t>1</w:t>
      </w:r>
      <w:r w:rsidRPr="768E9F4C">
        <w:rPr>
          <w:color w:val="auto"/>
        </w:rPr>
        <w:t xml:space="preserve"> või punktis 17 nimetatud tarne te</w:t>
      </w:r>
      <w:ins w:id="23" w:author="Moonika Kuusk - JUSTDIGI" w:date="2025-12-11T15:18:00Z" w16du:dateUtc="2025-12-11T13:18:00Z">
        <w:r w:rsidR="00995CC4">
          <w:rPr>
            <w:color w:val="auto"/>
          </w:rPr>
          <w:t>ge</w:t>
        </w:r>
      </w:ins>
      <w:del w:id="24" w:author="Moonika Kuusk - JUSTDIGI" w:date="2025-12-11T15:18:00Z" w16du:dateUtc="2025-12-11T13:18:00Z">
        <w:r w:rsidRPr="768E9F4C" w:rsidDel="00995CC4">
          <w:rPr>
            <w:color w:val="auto"/>
          </w:rPr>
          <w:delText>osta</w:delText>
        </w:r>
      </w:del>
      <w:r w:rsidRPr="768E9F4C">
        <w:rPr>
          <w:color w:val="auto"/>
        </w:rPr>
        <w:t xml:space="preserve">miseks ja tõendab taastuvelektrienergia tarbimist nimetatud tootja taastuvelektrienergiale väljastatud päritolutunnistuste kustutamise kaudu, mille alusel tõendatakse, et taotleja kogutarbimisest moodustab taastuvelektrienergia osa 2026. aastal vähemalt </w:t>
      </w:r>
      <w:ins w:id="25" w:author="Moonika Kuusk - JUSTDIGI" w:date="2025-12-11T10:57:00Z" w16du:dateUtc="2025-12-11T08:57:00Z">
        <w:r w:rsidR="00E34C0B">
          <w:rPr>
            <w:color w:val="auto"/>
          </w:rPr>
          <w:t>kümme</w:t>
        </w:r>
      </w:ins>
      <w:del w:id="26" w:author="Moonika Kuusk - JUSTDIGI" w:date="2025-12-11T10:57:00Z" w16du:dateUtc="2025-12-11T08:57:00Z">
        <w:r w:rsidRPr="768E9F4C" w:rsidDel="00E34C0B">
          <w:rPr>
            <w:color w:val="auto"/>
          </w:rPr>
          <w:delText>10</w:delText>
        </w:r>
      </w:del>
      <w:r w:rsidRPr="768E9F4C">
        <w:rPr>
          <w:color w:val="auto"/>
        </w:rPr>
        <w:t xml:space="preserve"> protsenti, 2027. aastal 25 protsenti, 2028. aastal 35 protsenti ja alates 2029. aastast 50 protsenti; </w:t>
      </w:r>
    </w:p>
    <w:p w14:paraId="19CA0836" w14:textId="7B4F1D91" w:rsidR="00BD17A0" w:rsidRPr="00657AB1" w:rsidRDefault="00BD17A0" w:rsidP="00BD17A0">
      <w:pPr>
        <w:spacing w:after="0" w:line="240" w:lineRule="auto"/>
        <w:ind w:left="0" w:right="49" w:firstLine="0"/>
      </w:pPr>
      <w:r>
        <w:t>3) teeb energiaauditi kas eraldiseisvana või sertifitseeritud energiajuhtimissüsteemi või keskkonnajuhtimissüsteemi raames</w:t>
      </w:r>
      <w:r w:rsidRPr="00C40142">
        <w:t xml:space="preserve"> Euroopa Parlamendi ja nõukogu direktiiv</w:t>
      </w:r>
      <w:ins w:id="27" w:author="Moonika Kuusk - JUSTDIGI" w:date="2025-12-11T10:58:00Z" w16du:dateUtc="2025-12-11T08:58:00Z">
        <w:r w:rsidR="00BE299C">
          <w:t>i</w:t>
        </w:r>
      </w:ins>
      <w:r w:rsidRPr="00C40142">
        <w:t xml:space="preserve"> (EL) 2023/1791</w:t>
      </w:r>
      <w:del w:id="28" w:author="Moonika Kuusk - JUSTDIGI" w:date="2025-12-11T11:01:00Z" w16du:dateUtc="2025-12-11T09:01:00Z">
        <w:r w:rsidRPr="00C40142" w:rsidDel="00D91E6B">
          <w:delText>, 13. september 2023</w:delText>
        </w:r>
      </w:del>
      <w:r w:rsidRPr="00C40142">
        <w:t>, mis käsitleb energiatõhusust ja millega muudetakse määrust (EL) 2023/955</w:t>
      </w:r>
      <w:ins w:id="29" w:author="Moonika Kuusk - JUSTDIGI" w:date="2025-12-11T11:01:00Z" w16du:dateUtc="2025-12-11T09:01:00Z">
        <w:r w:rsidR="001E6D49">
          <w:t xml:space="preserve"> (ELT</w:t>
        </w:r>
        <w:r w:rsidR="00603B9D">
          <w:t xml:space="preserve"> L</w:t>
        </w:r>
      </w:ins>
      <w:ins w:id="30" w:author="Moonika Kuusk - JUSTDIGI" w:date="2025-12-11T11:02:00Z" w16du:dateUtc="2025-12-11T09:02:00Z">
        <w:r w:rsidR="000E3126">
          <w:t> </w:t>
        </w:r>
      </w:ins>
      <w:ins w:id="31" w:author="Moonika Kuusk - JUSTDIGI" w:date="2025-12-11T11:01:00Z" w16du:dateUtc="2025-12-11T09:01:00Z">
        <w:r w:rsidR="00603B9D">
          <w:t>231, 20.09.2023, lk 1</w:t>
        </w:r>
      </w:ins>
      <w:ins w:id="32" w:author="Moonika Kuusk - JUSTDIGI" w:date="2025-12-11T11:04:00Z" w16du:dateUtc="2025-12-11T09:04:00Z">
        <w:r w:rsidR="00956C5A">
          <w:t>–111</w:t>
        </w:r>
      </w:ins>
      <w:ins w:id="33" w:author="Moonika Kuusk - JUSTDIGI" w:date="2025-12-11T11:01:00Z" w16du:dateUtc="2025-12-11T09:01:00Z">
        <w:r w:rsidR="00603B9D">
          <w:t>)</w:t>
        </w:r>
      </w:ins>
      <w:r>
        <w:t>, artikli 11 kohaselt;</w:t>
      </w:r>
    </w:p>
    <w:p w14:paraId="76A9C7C5" w14:textId="77777777" w:rsidR="00BD17A0" w:rsidRPr="0014513F" w:rsidRDefault="00BD17A0" w:rsidP="00BD17A0">
      <w:pPr>
        <w:spacing w:after="0" w:line="240" w:lineRule="auto"/>
        <w:ind w:right="49"/>
        <w:rPr>
          <w:color w:val="ED7D31" w:themeColor="accent2"/>
          <w:szCs w:val="24"/>
        </w:rPr>
      </w:pPr>
      <w:r>
        <w:rPr>
          <w:szCs w:val="24"/>
        </w:rPr>
        <w:t xml:space="preserve">4) põhitegevusala </w:t>
      </w:r>
      <w:r w:rsidRPr="00657AB1">
        <w:rPr>
          <w:szCs w:val="24"/>
        </w:rPr>
        <w:t xml:space="preserve">kuulub Euroopa Komisjoni teatise „Kliima-, keskkonnakaitse ja energiaalase riigiabi suunised alates aastast 2022“ </w:t>
      </w:r>
      <w:r w:rsidRPr="00657AB1">
        <w:rPr>
          <w:szCs w:val="24"/>
          <w:shd w:val="clear" w:color="auto" w:fill="FFFFFF"/>
        </w:rPr>
        <w:t xml:space="preserve">(ELT </w:t>
      </w:r>
      <w:r>
        <w:rPr>
          <w:szCs w:val="24"/>
          <w:shd w:val="clear" w:color="auto" w:fill="FFFFFF"/>
        </w:rPr>
        <w:t>C</w:t>
      </w:r>
      <w:r w:rsidRPr="00657AB1">
        <w:rPr>
          <w:szCs w:val="24"/>
          <w:shd w:val="clear" w:color="auto" w:fill="FFFFFF"/>
        </w:rPr>
        <w:t> 80, 18.02.2022, lk 1–89)</w:t>
      </w:r>
      <w:r w:rsidRPr="00657AB1">
        <w:rPr>
          <w:szCs w:val="24"/>
        </w:rPr>
        <w:t xml:space="preserve"> </w:t>
      </w:r>
      <w:r w:rsidRPr="009A54E8">
        <w:rPr>
          <w:color w:val="auto"/>
          <w:szCs w:val="24"/>
        </w:rPr>
        <w:t xml:space="preserve">lisas 1 </w:t>
      </w:r>
      <w:r w:rsidRPr="00657AB1">
        <w:rPr>
          <w:szCs w:val="24"/>
        </w:rPr>
        <w:t>nimetatud loetellu</w:t>
      </w:r>
      <w:r>
        <w:rPr>
          <w:szCs w:val="24"/>
        </w:rPr>
        <w:t>.</w:t>
      </w:r>
    </w:p>
    <w:p w14:paraId="6A61CDB2" w14:textId="77777777" w:rsidR="00BD17A0" w:rsidRPr="007E613D" w:rsidRDefault="00BD17A0" w:rsidP="00BD17A0">
      <w:pPr>
        <w:spacing w:after="0" w:line="240" w:lineRule="auto"/>
        <w:ind w:left="0" w:right="49" w:firstLine="0"/>
        <w:rPr>
          <w:color w:val="auto"/>
          <w:szCs w:val="24"/>
        </w:rPr>
      </w:pPr>
    </w:p>
    <w:p w14:paraId="451D0CB1" w14:textId="77777777" w:rsidR="00BD17A0" w:rsidRPr="007E613D" w:rsidRDefault="00BD17A0" w:rsidP="00BD17A0">
      <w:pPr>
        <w:spacing w:after="0" w:line="240" w:lineRule="auto"/>
        <w:ind w:right="49"/>
        <w:rPr>
          <w:color w:val="auto"/>
          <w:szCs w:val="24"/>
        </w:rPr>
      </w:pPr>
      <w:r w:rsidRPr="007E613D">
        <w:rPr>
          <w:rFonts w:eastAsia="Aptos"/>
          <w:color w:val="auto"/>
        </w:rPr>
        <w:t>(4</w:t>
      </w:r>
      <w:r w:rsidRPr="007E613D">
        <w:rPr>
          <w:rFonts w:eastAsia="Aptos"/>
          <w:color w:val="auto"/>
          <w:vertAlign w:val="superscript"/>
        </w:rPr>
        <w:t>2</w:t>
      </w:r>
      <w:r w:rsidRPr="007E613D">
        <w:rPr>
          <w:rFonts w:eastAsia="Aptos"/>
          <w:color w:val="auto"/>
        </w:rPr>
        <w:t>) Kontserni emaettevõtja võib taotleda vähendamismäära rakendamist:</w:t>
      </w:r>
    </w:p>
    <w:p w14:paraId="067CB2C7" w14:textId="77777777" w:rsidR="00BD17A0" w:rsidRPr="007E613D" w:rsidRDefault="00BD17A0" w:rsidP="00BD17A0">
      <w:pPr>
        <w:spacing w:after="0" w:line="240" w:lineRule="auto"/>
        <w:ind w:left="0" w:right="49" w:firstLine="0"/>
        <w:rPr>
          <w:color w:val="auto"/>
          <w:szCs w:val="24"/>
        </w:rPr>
      </w:pPr>
      <w:r w:rsidRPr="007E613D">
        <w:rPr>
          <w:rFonts w:eastAsia="Aptos"/>
          <w:color w:val="auto"/>
          <w:szCs w:val="24"/>
        </w:rPr>
        <w:t>1)</w:t>
      </w:r>
      <w:r w:rsidRPr="007E613D">
        <w:rPr>
          <w:rFonts w:eastAsia="Aptos"/>
          <w:color w:val="auto"/>
        </w:rPr>
        <w:t xml:space="preserve"> oma tütarettevõtja suhtes, kes vastab käesoleva paragrahvi lõikes 4¹ sätestatud tingimustele;</w:t>
      </w:r>
    </w:p>
    <w:p w14:paraId="78E332EA" w14:textId="77777777" w:rsidR="00BD17A0" w:rsidRPr="007E613D" w:rsidRDefault="00BD17A0" w:rsidP="00BD17A0">
      <w:pPr>
        <w:spacing w:after="0" w:line="240" w:lineRule="auto"/>
        <w:ind w:left="0" w:right="49" w:firstLine="0"/>
        <w:rPr>
          <w:rFonts w:eastAsia="Aptos"/>
          <w:color w:val="auto"/>
        </w:rPr>
      </w:pPr>
      <w:r w:rsidRPr="007E613D">
        <w:rPr>
          <w:rFonts w:eastAsia="Aptos"/>
          <w:color w:val="auto"/>
        </w:rPr>
        <w:t xml:space="preserve">2) mitme tütarettevõtja (edaspidi </w:t>
      </w:r>
      <w:r w:rsidRPr="00B14E4B">
        <w:rPr>
          <w:rFonts w:eastAsia="Aptos"/>
          <w:i/>
          <w:iCs/>
          <w:color w:val="auto"/>
          <w:rPrChange w:id="34" w:author="Moonika Kuusk - JUSTDIGI" w:date="2025-12-11T11:04:00Z" w16du:dateUtc="2025-12-11T09:04:00Z">
            <w:rPr>
              <w:rFonts w:eastAsia="Aptos"/>
              <w:color w:val="auto"/>
            </w:rPr>
          </w:rPrChange>
        </w:rPr>
        <w:t>grupp</w:t>
      </w:r>
      <w:r w:rsidRPr="007E613D">
        <w:rPr>
          <w:rFonts w:eastAsia="Aptos"/>
          <w:color w:val="auto"/>
        </w:rPr>
        <w:t xml:space="preserve">) suhtes ühiselt. </w:t>
      </w:r>
    </w:p>
    <w:p w14:paraId="3F2524CF" w14:textId="77777777" w:rsidR="00BD17A0" w:rsidRPr="007E613D" w:rsidRDefault="00BD17A0" w:rsidP="00BD17A0">
      <w:pPr>
        <w:spacing w:after="0" w:line="240" w:lineRule="auto"/>
        <w:ind w:left="0" w:right="49" w:firstLine="0"/>
        <w:rPr>
          <w:color w:val="auto"/>
          <w:szCs w:val="24"/>
        </w:rPr>
      </w:pPr>
    </w:p>
    <w:p w14:paraId="0F01DEF6" w14:textId="57B651C0" w:rsidR="00BD17A0" w:rsidRPr="007E613D" w:rsidRDefault="00BD17A0" w:rsidP="00BD17A0">
      <w:pPr>
        <w:spacing w:after="0" w:line="240" w:lineRule="auto"/>
        <w:ind w:right="49"/>
        <w:rPr>
          <w:color w:val="auto"/>
        </w:rPr>
      </w:pPr>
      <w:r w:rsidRPr="007E613D">
        <w:rPr>
          <w:color w:val="auto"/>
        </w:rPr>
        <w:t>(4</w:t>
      </w:r>
      <w:r w:rsidRPr="007E613D">
        <w:rPr>
          <w:color w:val="auto"/>
          <w:vertAlign w:val="superscript"/>
        </w:rPr>
        <w:t>3</w:t>
      </w:r>
      <w:r w:rsidRPr="007E613D">
        <w:rPr>
          <w:color w:val="auto"/>
        </w:rPr>
        <w:t xml:space="preserve">) Käesoleva paragrahvi lõike </w:t>
      </w:r>
      <w:r w:rsidRPr="000D2B83">
        <w:rPr>
          <w:color w:val="auto"/>
        </w:rPr>
        <w:t>4</w:t>
      </w:r>
      <w:r w:rsidRPr="000D2B83">
        <w:rPr>
          <w:color w:val="auto"/>
          <w:vertAlign w:val="superscript"/>
        </w:rPr>
        <w:t>2</w:t>
      </w:r>
      <w:r w:rsidRPr="007E613D">
        <w:rPr>
          <w:color w:val="auto"/>
        </w:rPr>
        <w:t xml:space="preserve"> punktis 2 nimetatud grupi suhtes vähendamismäära rakendamise taotlemisel liidetakse gruppi kuuluvate tütarettevõtjate näitajad käesoleva paragrahvi lõike 4¹ punktides 1–3 sätestatud tingimustele vastavuse hindamisel. Lõike 4¹ punktis 4</w:t>
      </w:r>
      <w:r>
        <w:rPr>
          <w:color w:val="auto"/>
        </w:rPr>
        <w:t xml:space="preserve"> </w:t>
      </w:r>
      <w:r w:rsidRPr="007E613D">
        <w:rPr>
          <w:color w:val="auto"/>
        </w:rPr>
        <w:t xml:space="preserve">sätestatud tingimusele peab iga gruppi kuuluv tütarettevõtja vastama eraldi. </w:t>
      </w:r>
      <w:r w:rsidRPr="007E613D">
        <w:rPr>
          <w:color w:val="auto"/>
          <w:szCs w:val="24"/>
        </w:rPr>
        <w:t xml:space="preserve">Kui taotlus on esitatud grupi suhtes ühiselt, ei määrata grupile ühtset vähendamismäära. Põhivõrguettevõtja kohaldab vähendamismäära iga gruppi kuuluva tütarettevõtja suhtes eraldi, vastavalt selle tütarettevõtja </w:t>
      </w:r>
      <w:r>
        <w:rPr>
          <w:color w:val="auto"/>
          <w:szCs w:val="24"/>
        </w:rPr>
        <w:t>põhi</w:t>
      </w:r>
      <w:r w:rsidRPr="0014513F">
        <w:rPr>
          <w:color w:val="auto"/>
          <w:szCs w:val="24"/>
        </w:rPr>
        <w:t>t</w:t>
      </w:r>
      <w:r w:rsidRPr="00C074AC">
        <w:rPr>
          <w:color w:val="auto"/>
          <w:szCs w:val="24"/>
        </w:rPr>
        <w:t xml:space="preserve">egevusala </w:t>
      </w:r>
      <w:r w:rsidRPr="007E613D">
        <w:rPr>
          <w:color w:val="auto"/>
          <w:szCs w:val="24"/>
        </w:rPr>
        <w:t>kuulumisele käesoleva paragrahvi lõike 4¹ punktis 4 nimetatud teatise lisas 1</w:t>
      </w:r>
      <w:ins w:id="35" w:author="Katariina Kärsten - JUSTDIGI" w:date="2025-12-12T10:31:00Z" w16du:dateUtc="2025-12-12T08:31:00Z">
        <w:r w:rsidR="00CA4C00">
          <w:rPr>
            <w:color w:val="auto"/>
            <w:szCs w:val="24"/>
          </w:rPr>
          <w:t xml:space="preserve"> nimetatud loetellu</w:t>
        </w:r>
      </w:ins>
      <w:r w:rsidRPr="007E613D">
        <w:rPr>
          <w:color w:val="auto"/>
          <w:szCs w:val="24"/>
        </w:rPr>
        <w:t>.</w:t>
      </w:r>
    </w:p>
    <w:p w14:paraId="55D33AF7" w14:textId="77777777" w:rsidR="00BD17A0" w:rsidRPr="007E613D" w:rsidRDefault="00BD17A0" w:rsidP="00BD17A0">
      <w:pPr>
        <w:spacing w:after="0" w:line="240" w:lineRule="auto"/>
        <w:ind w:right="49"/>
        <w:rPr>
          <w:color w:val="auto"/>
          <w:szCs w:val="24"/>
        </w:rPr>
      </w:pPr>
    </w:p>
    <w:p w14:paraId="2389E708" w14:textId="63634877" w:rsidR="00BD17A0" w:rsidRPr="007E613D" w:rsidRDefault="00BD17A0" w:rsidP="00BD17A0">
      <w:pPr>
        <w:spacing w:after="0" w:line="240" w:lineRule="auto"/>
        <w:ind w:right="49"/>
        <w:rPr>
          <w:color w:val="auto"/>
        </w:rPr>
      </w:pPr>
      <w:r w:rsidRPr="007E613D">
        <w:rPr>
          <w:color w:val="auto"/>
        </w:rPr>
        <w:t>(4</w:t>
      </w:r>
      <w:r w:rsidRPr="007E613D">
        <w:rPr>
          <w:color w:val="auto"/>
          <w:vertAlign w:val="superscript"/>
        </w:rPr>
        <w:t>4</w:t>
      </w:r>
      <w:r w:rsidRPr="007E613D">
        <w:rPr>
          <w:color w:val="auto"/>
        </w:rPr>
        <w:t>)</w:t>
      </w:r>
      <w:r>
        <w:rPr>
          <w:color w:val="auto"/>
        </w:rPr>
        <w:t xml:space="preserve"> </w:t>
      </w:r>
      <w:r w:rsidRPr="007E613D">
        <w:rPr>
          <w:color w:val="auto"/>
        </w:rPr>
        <w:t xml:space="preserve">Kui käesoleva </w:t>
      </w:r>
      <w:r w:rsidRPr="00BA1E99">
        <w:rPr>
          <w:color w:val="auto"/>
        </w:rPr>
        <w:t>paragrahvi lõike 4</w:t>
      </w:r>
      <w:r w:rsidRPr="00BA1E99">
        <w:rPr>
          <w:color w:val="auto"/>
          <w:vertAlign w:val="superscript"/>
        </w:rPr>
        <w:t>2</w:t>
      </w:r>
      <w:r w:rsidRPr="00BA1E99">
        <w:rPr>
          <w:color w:val="auto"/>
        </w:rPr>
        <w:t xml:space="preserve"> punktis 2 nimetatud grupi suhtes rakendatakse vähendamismäära ja järelevalve käigus tuvastatakse, et mõni gruppi</w:t>
      </w:r>
      <w:r w:rsidRPr="007E613D">
        <w:rPr>
          <w:color w:val="auto"/>
        </w:rPr>
        <w:t xml:space="preserve"> kuuluv tütarettevõtja ei vasta enam käesoleva paragrahvi lõike 4¹ punktis 4 sätestatud tingimusele, lõpetatakse vähendamismäära rakendamine üksnes selle tütarettevõtja suhtes vastavalt </w:t>
      </w:r>
      <w:ins w:id="36" w:author="Katariina Kärsten - JUSTDIGI" w:date="2025-12-12T10:32:00Z" w16du:dateUtc="2025-12-12T08:32:00Z">
        <w:r w:rsidR="001674A3">
          <w:rPr>
            <w:color w:val="auto"/>
          </w:rPr>
          <w:t>käesoleva paragrahvi lõikes</w:t>
        </w:r>
      </w:ins>
      <w:del w:id="37" w:author="Katariina Kärsten - JUSTDIGI" w:date="2025-12-12T10:32:00Z" w16du:dateUtc="2025-12-12T08:32:00Z">
        <w:r w:rsidRPr="007E613D" w:rsidDel="001674A3">
          <w:rPr>
            <w:color w:val="auto"/>
          </w:rPr>
          <w:delText>§-s</w:delText>
        </w:r>
      </w:del>
      <w:r w:rsidRPr="007E613D">
        <w:rPr>
          <w:color w:val="auto"/>
        </w:rPr>
        <w:t xml:space="preserve"> 4¹³ sätestatule.</w:t>
      </w:r>
      <w:r>
        <w:rPr>
          <w:color w:val="auto"/>
        </w:rPr>
        <w:t xml:space="preserve"> </w:t>
      </w:r>
      <w:r w:rsidRPr="007E613D">
        <w:rPr>
          <w:color w:val="auto"/>
          <w:szCs w:val="24"/>
        </w:rPr>
        <w:t>Kui grupp tervikuna ilma käesoleva</w:t>
      </w:r>
      <w:r>
        <w:rPr>
          <w:color w:val="auto"/>
          <w:szCs w:val="24"/>
        </w:rPr>
        <w:t xml:space="preserve"> paragrahvi lõikes 4</w:t>
      </w:r>
      <w:r>
        <w:rPr>
          <w:color w:val="auto"/>
          <w:szCs w:val="24"/>
          <w:vertAlign w:val="superscript"/>
        </w:rPr>
        <w:t>2</w:t>
      </w:r>
      <w:r w:rsidRPr="007E613D">
        <w:rPr>
          <w:color w:val="auto"/>
          <w:szCs w:val="24"/>
        </w:rPr>
        <w:t xml:space="preserve"> </w:t>
      </w:r>
      <w:r>
        <w:rPr>
          <w:color w:val="auto"/>
          <w:szCs w:val="24"/>
        </w:rPr>
        <w:t>n</w:t>
      </w:r>
      <w:r w:rsidRPr="007E613D">
        <w:rPr>
          <w:color w:val="auto"/>
          <w:szCs w:val="24"/>
        </w:rPr>
        <w:t>imetatud tütarettevõtjata ei vasta enam käesoleva paragrahvi lõike 4¹ punktides 1–3 sätestatud tingimustele, lõpetatakse vähendamismäära rakendamine kõigi ülejäänud gruppi kuuluvate tütarettevõtjate suhtes.</w:t>
      </w:r>
    </w:p>
    <w:p w14:paraId="7C70D473" w14:textId="77777777" w:rsidR="00BD17A0" w:rsidRPr="003D66F2" w:rsidRDefault="00BD17A0" w:rsidP="00BD17A0">
      <w:pPr>
        <w:spacing w:after="0" w:line="240" w:lineRule="auto"/>
        <w:ind w:left="0" w:right="49" w:firstLine="0"/>
        <w:rPr>
          <w:color w:val="auto"/>
          <w:szCs w:val="24"/>
        </w:rPr>
      </w:pPr>
    </w:p>
    <w:p w14:paraId="0F9348F9" w14:textId="77777777" w:rsidR="00BD17A0" w:rsidRPr="007960EA" w:rsidRDefault="00BD17A0" w:rsidP="00BD17A0">
      <w:pPr>
        <w:spacing w:after="0" w:line="240" w:lineRule="auto"/>
        <w:ind w:left="0" w:right="0" w:firstLine="0"/>
        <w:rPr>
          <w:rFonts w:eastAsiaTheme="minorEastAsia"/>
          <w:color w:val="auto"/>
          <w:kern w:val="2"/>
          <w:lang w:eastAsia="en-US"/>
          <w14:ligatures w14:val="standardContextual"/>
        </w:rPr>
      </w:pPr>
      <w:r w:rsidRPr="768E9F4C">
        <w:rPr>
          <w:rFonts w:eastAsiaTheme="minorEastAsia"/>
          <w:color w:val="auto"/>
          <w:kern w:val="2"/>
          <w:lang w:eastAsia="en-US"/>
          <w14:ligatures w14:val="standardContextual"/>
        </w:rPr>
        <w:t>(4</w:t>
      </w:r>
      <w:r>
        <w:rPr>
          <w:rFonts w:eastAsiaTheme="minorEastAsia"/>
          <w:color w:val="auto"/>
          <w:kern w:val="2"/>
          <w:vertAlign w:val="superscript"/>
          <w:lang w:eastAsia="en-US"/>
          <w14:ligatures w14:val="standardContextual"/>
        </w:rPr>
        <w:t>5</w:t>
      </w:r>
      <w:r w:rsidRPr="768E9F4C">
        <w:rPr>
          <w:rFonts w:eastAsiaTheme="minorEastAsia"/>
          <w:color w:val="auto"/>
          <w:kern w:val="2"/>
          <w:lang w:eastAsia="en-US"/>
          <w14:ligatures w14:val="standardContextual"/>
        </w:rPr>
        <w:t>) Käesoleva paragrahvi lõike 4</w:t>
      </w:r>
      <w:r w:rsidRPr="768E9F4C">
        <w:rPr>
          <w:rFonts w:eastAsiaTheme="minorEastAsia"/>
          <w:color w:val="auto"/>
          <w:kern w:val="2"/>
          <w:vertAlign w:val="superscript"/>
          <w:lang w:eastAsia="en-US"/>
          <w14:ligatures w14:val="standardContextual"/>
        </w:rPr>
        <w:t>1</w:t>
      </w:r>
      <w:r w:rsidRPr="768E9F4C">
        <w:rPr>
          <w:rFonts w:eastAsiaTheme="minorEastAsia"/>
          <w:color w:val="auto"/>
          <w:kern w:val="2"/>
          <w:lang w:eastAsia="en-US"/>
          <w14:ligatures w14:val="standardContextual"/>
        </w:rPr>
        <w:t xml:space="preserve"> punktis 3 nimetatud energiaauditi</w:t>
      </w:r>
      <w:r>
        <w:rPr>
          <w:rFonts w:eastAsiaTheme="minorEastAsia"/>
          <w:color w:val="auto"/>
          <w:kern w:val="2"/>
          <w:lang w:eastAsia="en-US"/>
          <w14:ligatures w14:val="standardContextual"/>
        </w:rPr>
        <w:t xml:space="preserve"> aruande</w:t>
      </w:r>
      <w:r w:rsidRPr="768E9F4C">
        <w:rPr>
          <w:rFonts w:eastAsiaTheme="minorEastAsia"/>
          <w:color w:val="auto"/>
          <w:kern w:val="2"/>
          <w:lang w:eastAsia="en-US"/>
          <w14:ligatures w14:val="standardContextual"/>
        </w:rPr>
        <w:t xml:space="preserve"> esitav </w:t>
      </w:r>
      <w:r w:rsidRPr="003D66F2">
        <w:rPr>
          <w:color w:val="auto"/>
        </w:rPr>
        <w:t xml:space="preserve">elektrienergia tarbija </w:t>
      </w:r>
      <w:r w:rsidRPr="768E9F4C">
        <w:rPr>
          <w:rFonts w:eastAsiaTheme="minorEastAsia"/>
          <w:color w:val="auto"/>
          <w:kern w:val="2"/>
          <w:lang w:eastAsia="en-US"/>
          <w14:ligatures w14:val="standardContextual"/>
        </w:rPr>
        <w:t>peab täitma vähemalt ühe järgmistest tingimustest:</w:t>
      </w:r>
    </w:p>
    <w:p w14:paraId="2063426A" w14:textId="77777777" w:rsidR="00BD17A0" w:rsidRPr="007960EA" w:rsidRDefault="00BD17A0" w:rsidP="00BD17A0">
      <w:pPr>
        <w:spacing w:after="0" w:line="240" w:lineRule="auto"/>
        <w:ind w:left="0"/>
      </w:pPr>
      <w:r>
        <w:t>1) rakendama auditiaruandes esitatud soovitusi, kui asjaomaste investeeringute tasuvusaeg ei ületa kolme aastat ja nende investeeringute kulud on proportsionaalsed;</w:t>
      </w:r>
    </w:p>
    <w:p w14:paraId="1AF79AB3" w14:textId="77777777" w:rsidR="00BD17A0" w:rsidRDefault="00BD17A0" w:rsidP="00BD17A0">
      <w:pPr>
        <w:spacing w:after="0" w:line="240" w:lineRule="auto"/>
        <w:ind w:left="0"/>
        <w:rPr>
          <w:szCs w:val="24"/>
        </w:rPr>
      </w:pPr>
      <w:r>
        <w:t xml:space="preserve">2) </w:t>
      </w:r>
      <w:r w:rsidRPr="005924F8">
        <w:rPr>
          <w:szCs w:val="24"/>
        </w:rPr>
        <w:t xml:space="preserve">vähendama oma elektritarbimise </w:t>
      </w:r>
      <w:r w:rsidRPr="00E85BAB">
        <w:rPr>
          <w:szCs w:val="24"/>
        </w:rPr>
        <w:t>CO</w:t>
      </w:r>
      <w:r w:rsidRPr="00E85BAB">
        <w:rPr>
          <w:szCs w:val="24"/>
          <w:vertAlign w:val="subscript"/>
        </w:rPr>
        <w:t>2</w:t>
      </w:r>
      <w:r>
        <w:rPr>
          <w:szCs w:val="24"/>
        </w:rPr>
        <w:t xml:space="preserve"> </w:t>
      </w:r>
      <w:r w:rsidRPr="005924F8">
        <w:rPr>
          <w:szCs w:val="24"/>
        </w:rPr>
        <w:t>heidet ja katma vähemalt 30 protsenti oma elektritarbimisest CO</w:t>
      </w:r>
      <w:r w:rsidRPr="005924F8">
        <w:rPr>
          <w:szCs w:val="24"/>
          <w:vertAlign w:val="subscript"/>
        </w:rPr>
        <w:t>2</w:t>
      </w:r>
      <w:r w:rsidRPr="005924F8">
        <w:rPr>
          <w:szCs w:val="24"/>
        </w:rPr>
        <w:t>-vabadest allikatest;</w:t>
      </w:r>
    </w:p>
    <w:p w14:paraId="27F695BA" w14:textId="77777777" w:rsidR="00BD17A0" w:rsidRDefault="00BD17A0" w:rsidP="00BD17A0">
      <w:pPr>
        <w:spacing w:after="0" w:line="240" w:lineRule="auto"/>
        <w:ind w:left="0"/>
      </w:pPr>
      <w:r>
        <w:t xml:space="preserve">3) investeerima vähemalt 50 protsenti vähendamismäära rakendamise tulemusel säästetud summast projektidesse, mis toovad kaasa rajatise kasvuhoonegaaside heitkoguste olulise vähenemise vastavalt käesoleva paragrahvi lõikele </w:t>
      </w:r>
      <w:r w:rsidRPr="00C61242">
        <w:rPr>
          <w:color w:val="auto"/>
          <w:szCs w:val="24"/>
        </w:rPr>
        <w:t>4</w:t>
      </w:r>
      <w:r>
        <w:rPr>
          <w:color w:val="auto"/>
          <w:szCs w:val="24"/>
          <w:vertAlign w:val="superscript"/>
        </w:rPr>
        <w:t>6</w:t>
      </w:r>
      <w:r>
        <w:t>.</w:t>
      </w:r>
    </w:p>
    <w:p w14:paraId="39DACC19" w14:textId="77777777" w:rsidR="00BD17A0" w:rsidRDefault="00BD17A0" w:rsidP="00BD17A0">
      <w:pPr>
        <w:spacing w:after="0" w:line="240" w:lineRule="auto"/>
        <w:ind w:left="0"/>
        <w:rPr>
          <w:szCs w:val="24"/>
        </w:rPr>
      </w:pPr>
    </w:p>
    <w:p w14:paraId="19D4B885" w14:textId="77777777" w:rsidR="00BD17A0" w:rsidRPr="00C61242" w:rsidRDefault="00BD17A0" w:rsidP="00BD17A0">
      <w:pPr>
        <w:spacing w:after="0" w:line="240" w:lineRule="auto"/>
        <w:ind w:left="0"/>
        <w:rPr>
          <w:color w:val="auto"/>
          <w:szCs w:val="24"/>
        </w:rPr>
      </w:pPr>
      <w:r w:rsidRPr="00C61242">
        <w:rPr>
          <w:color w:val="auto"/>
          <w:szCs w:val="24"/>
        </w:rPr>
        <w:t>(</w:t>
      </w:r>
      <w:r>
        <w:rPr>
          <w:color w:val="auto"/>
          <w:szCs w:val="24"/>
        </w:rPr>
        <w:t>4</w:t>
      </w:r>
      <w:r>
        <w:rPr>
          <w:color w:val="auto"/>
          <w:szCs w:val="24"/>
          <w:vertAlign w:val="superscript"/>
        </w:rPr>
        <w:t>6</w:t>
      </w:r>
      <w:r w:rsidRPr="00C61242">
        <w:rPr>
          <w:color w:val="auto"/>
          <w:szCs w:val="24"/>
        </w:rPr>
        <w:t>) Käesoleva paragrahvi lõike 4</w:t>
      </w:r>
      <w:r>
        <w:rPr>
          <w:color w:val="auto"/>
          <w:szCs w:val="24"/>
          <w:vertAlign w:val="superscript"/>
        </w:rPr>
        <w:t>5</w:t>
      </w:r>
      <w:r w:rsidRPr="00C61242">
        <w:rPr>
          <w:color w:val="auto"/>
          <w:szCs w:val="24"/>
          <w:vertAlign w:val="superscript"/>
        </w:rPr>
        <w:t xml:space="preserve"> </w:t>
      </w:r>
      <w:r w:rsidRPr="00C61242">
        <w:rPr>
          <w:color w:val="auto"/>
          <w:szCs w:val="24"/>
        </w:rPr>
        <w:t xml:space="preserve">punktis 3 nimetatud investeering peab tooma kaasa märkimisväärse heitkoguste vähenemise võrreldes võrdlusalusega, mida kasutatakse lubatud heitkoguse ühikute tasuta eraldamiseks Euroopa Liidu kasvuhoonegaaside lubatud </w:t>
      </w:r>
      <w:r w:rsidRPr="00830A2D">
        <w:rPr>
          <w:color w:val="auto"/>
          <w:szCs w:val="24"/>
        </w:rPr>
        <w:t>heitkoguse ühikute kauplemissüsteemis.</w:t>
      </w:r>
    </w:p>
    <w:p w14:paraId="10B78D34" w14:textId="77777777" w:rsidR="00BD17A0" w:rsidRDefault="00BD17A0" w:rsidP="00BD17A0">
      <w:pPr>
        <w:spacing w:after="0" w:line="240" w:lineRule="auto"/>
        <w:ind w:right="49" w:firstLine="0"/>
        <w:rPr>
          <w:szCs w:val="24"/>
        </w:rPr>
      </w:pPr>
    </w:p>
    <w:p w14:paraId="303BE2CD" w14:textId="4B2F7705" w:rsidR="00A743AF" w:rsidRDefault="00A743AF" w:rsidP="00A743AF">
      <w:pPr>
        <w:spacing w:after="0" w:line="240" w:lineRule="auto"/>
        <w:ind w:right="49" w:firstLine="0"/>
      </w:pPr>
      <w:r w:rsidRPr="00A743AF">
        <w:t>(4</w:t>
      </w:r>
      <w:r w:rsidRPr="00A743AF">
        <w:rPr>
          <w:vertAlign w:val="superscript"/>
        </w:rPr>
        <w:t>7</w:t>
      </w:r>
      <w:r w:rsidRPr="00A743AF">
        <w:t>) Käesoleva paragrahvi lõikes 4</w:t>
      </w:r>
      <w:r w:rsidRPr="00A743AF">
        <w:rPr>
          <w:vertAlign w:val="superscript"/>
        </w:rPr>
        <w:t>1</w:t>
      </w:r>
      <w:r w:rsidRPr="00A743AF">
        <w:t xml:space="preserve"> nimetatud vähendamismäära rakendamine isiku suhtes on Euroopa Liidu toimimise lepingu artikli 107 lõike 1 tähenduses riigiabi, mille andmisel </w:t>
      </w:r>
      <w:r w:rsidRPr="00A743AF">
        <w:rPr>
          <w:color w:val="auto"/>
        </w:rPr>
        <w:t>järgitakse käesoleva paragrahvi lõike 4</w:t>
      </w:r>
      <w:r w:rsidRPr="00A743AF">
        <w:rPr>
          <w:color w:val="auto"/>
          <w:vertAlign w:val="superscript"/>
        </w:rPr>
        <w:t xml:space="preserve">1 </w:t>
      </w:r>
      <w:r w:rsidRPr="00A743AF">
        <w:rPr>
          <w:color w:val="auto"/>
        </w:rPr>
        <w:t xml:space="preserve"> punktis 4 nimetatud Euroopa Komisjoni teatises sätestatut </w:t>
      </w:r>
      <w:del w:id="38" w:author="Moonika Kuusk - JUSTDIGI" w:date="2025-12-11T11:11:00Z" w16du:dateUtc="2025-12-11T09:11:00Z">
        <w:r w:rsidRPr="00A743AF" w:rsidDel="00662F73">
          <w:rPr>
            <w:color w:val="auto"/>
          </w:rPr>
          <w:delText xml:space="preserve"> </w:delText>
        </w:r>
      </w:del>
      <w:commentRangeStart w:id="39"/>
      <w:r w:rsidRPr="00A743AF">
        <w:rPr>
          <w:color w:val="auto"/>
        </w:rPr>
        <w:t xml:space="preserve">ning Euroopa </w:t>
      </w:r>
      <w:r w:rsidRPr="00A743AF">
        <w:t>Komisjoni asjakohast riigiabi andmist lubavat otsust</w:t>
      </w:r>
      <w:commentRangeEnd w:id="39"/>
      <w:r w:rsidR="00515A4C">
        <w:rPr>
          <w:rStyle w:val="Kommentaariviide"/>
        </w:rPr>
        <w:commentReference w:id="39"/>
      </w:r>
      <w:r w:rsidRPr="00A743AF">
        <w:t>.</w:t>
      </w:r>
    </w:p>
    <w:p w14:paraId="51802DF1" w14:textId="77777777" w:rsidR="00BD17A0" w:rsidRDefault="00BD17A0" w:rsidP="00BD17A0">
      <w:pPr>
        <w:spacing w:after="0" w:line="240" w:lineRule="auto"/>
        <w:ind w:right="49" w:firstLine="0"/>
      </w:pPr>
    </w:p>
    <w:p w14:paraId="3D6F5915" w14:textId="77777777" w:rsidR="00BD17A0" w:rsidRPr="009A54E8" w:rsidRDefault="00BD17A0" w:rsidP="00BD17A0">
      <w:pPr>
        <w:spacing w:after="0" w:line="240" w:lineRule="auto"/>
        <w:ind w:right="49" w:firstLine="0"/>
        <w:rPr>
          <w:color w:val="auto"/>
        </w:rPr>
      </w:pPr>
      <w:r w:rsidRPr="00467A12">
        <w:rPr>
          <w:color w:val="auto"/>
        </w:rPr>
        <w:t>(4</w:t>
      </w:r>
      <w:r>
        <w:rPr>
          <w:color w:val="auto"/>
          <w:vertAlign w:val="superscript"/>
        </w:rPr>
        <w:t>8</w:t>
      </w:r>
      <w:r w:rsidRPr="00467A12">
        <w:rPr>
          <w:color w:val="auto"/>
        </w:rPr>
        <w:t>) Käesoleva paragrahvi lõikes 4</w:t>
      </w:r>
      <w:r w:rsidRPr="00467A12">
        <w:rPr>
          <w:color w:val="auto"/>
          <w:vertAlign w:val="superscript"/>
        </w:rPr>
        <w:t>1</w:t>
      </w:r>
      <w:r w:rsidRPr="00467A12">
        <w:rPr>
          <w:color w:val="auto"/>
        </w:rPr>
        <w:t xml:space="preserve"> nimetatud </w:t>
      </w:r>
      <w:r>
        <w:rPr>
          <w:color w:val="auto"/>
        </w:rPr>
        <w:t>vähendamis</w:t>
      </w:r>
      <w:r w:rsidRPr="00467A12">
        <w:rPr>
          <w:color w:val="auto"/>
        </w:rPr>
        <w:t>määra rakendamiseks esitab isik</w:t>
      </w:r>
      <w:r>
        <w:rPr>
          <w:color w:val="auto"/>
        </w:rPr>
        <w:t xml:space="preserve"> </w:t>
      </w:r>
      <w:del w:id="40" w:author="Moonika Kuusk - JUSTDIGI" w:date="2025-12-11T11:12:00Z" w16du:dateUtc="2025-12-11T09:12:00Z">
        <w:r w:rsidRPr="00467A12" w:rsidDel="00F67E15">
          <w:rPr>
            <w:color w:val="auto"/>
          </w:rPr>
          <w:delText xml:space="preserve"> </w:delText>
        </w:r>
      </w:del>
      <w:r w:rsidRPr="00BD7B07">
        <w:rPr>
          <w:color w:val="auto"/>
        </w:rPr>
        <w:t xml:space="preserve">põhivõrguettevõtjale taotluse koos dokumentidega, mis </w:t>
      </w:r>
      <w:r w:rsidRPr="009A54E8">
        <w:rPr>
          <w:color w:val="auto"/>
        </w:rPr>
        <w:t>tõendavad samas lõikes</w:t>
      </w:r>
      <w:r>
        <w:rPr>
          <w:color w:val="auto"/>
        </w:rPr>
        <w:t xml:space="preserve"> sätestatud</w:t>
      </w:r>
      <w:r w:rsidRPr="009A54E8">
        <w:rPr>
          <w:color w:val="auto"/>
        </w:rPr>
        <w:t xml:space="preserve"> </w:t>
      </w:r>
      <w:r w:rsidRPr="009A54E8">
        <w:rPr>
          <w:rFonts w:eastAsia="Aptos"/>
          <w:color w:val="auto"/>
        </w:rPr>
        <w:t xml:space="preserve">ja </w:t>
      </w:r>
      <w:r w:rsidRPr="009A54E8">
        <w:rPr>
          <w:color w:val="auto"/>
        </w:rPr>
        <w:t>lõikes 4</w:t>
      </w:r>
      <w:r w:rsidRPr="009A54E8">
        <w:rPr>
          <w:color w:val="auto"/>
          <w:vertAlign w:val="superscript"/>
        </w:rPr>
        <w:t xml:space="preserve">16 </w:t>
      </w:r>
      <w:r>
        <w:rPr>
          <w:color w:val="auto"/>
        </w:rPr>
        <w:t>viid</w:t>
      </w:r>
      <w:r w:rsidRPr="009A54E8">
        <w:rPr>
          <w:color w:val="auto"/>
        </w:rPr>
        <w:t>atud nõuetele vastavust, ja volitab võrguettevõtjat tutvuma isiku mõõteandmetega käesoleva seaduse §-s 42</w:t>
      </w:r>
      <w:r w:rsidRPr="009A54E8">
        <w:rPr>
          <w:color w:val="auto"/>
          <w:vertAlign w:val="superscript"/>
        </w:rPr>
        <w:t>1</w:t>
      </w:r>
      <w:r w:rsidRPr="009A54E8">
        <w:rPr>
          <w:color w:val="auto"/>
        </w:rPr>
        <w:t xml:space="preserve"> nimetatud andmevahetusplatvormis.</w:t>
      </w:r>
    </w:p>
    <w:p w14:paraId="73B94EFF" w14:textId="77777777" w:rsidR="00BD17A0" w:rsidRPr="009A54E8" w:rsidRDefault="00BD17A0" w:rsidP="00BD17A0">
      <w:pPr>
        <w:spacing w:after="0" w:line="240" w:lineRule="auto"/>
        <w:ind w:right="49" w:firstLine="0"/>
        <w:rPr>
          <w:color w:val="auto"/>
        </w:rPr>
      </w:pPr>
    </w:p>
    <w:p w14:paraId="2862B3BF" w14:textId="7DDCA36E" w:rsidR="00087719" w:rsidRDefault="00087719" w:rsidP="00087719">
      <w:pPr>
        <w:spacing w:after="0" w:line="240" w:lineRule="auto"/>
        <w:ind w:right="49" w:firstLine="0"/>
        <w:rPr>
          <w:color w:val="auto"/>
          <w:highlight w:val="yellow"/>
        </w:rPr>
      </w:pPr>
      <w:r w:rsidRPr="768E9F4C">
        <w:rPr>
          <w:color w:val="auto"/>
        </w:rPr>
        <w:t>(4</w:t>
      </w:r>
      <w:r w:rsidRPr="768E9F4C">
        <w:rPr>
          <w:color w:val="auto"/>
          <w:vertAlign w:val="superscript"/>
        </w:rPr>
        <w:t>9</w:t>
      </w:r>
      <w:r w:rsidRPr="768E9F4C">
        <w:rPr>
          <w:color w:val="auto"/>
        </w:rPr>
        <w:t>) Põhivõrguettevõtja hindab isiku vastavust käesoleva paragrahvi lõikes 4</w:t>
      </w:r>
      <w:r w:rsidRPr="768E9F4C">
        <w:rPr>
          <w:color w:val="auto"/>
          <w:vertAlign w:val="superscript"/>
        </w:rPr>
        <w:t>1</w:t>
      </w:r>
      <w:r w:rsidRPr="768E9F4C">
        <w:rPr>
          <w:color w:val="auto"/>
        </w:rPr>
        <w:t xml:space="preserve"> </w:t>
      </w:r>
      <w:r>
        <w:rPr>
          <w:color w:val="auto"/>
        </w:rPr>
        <w:t xml:space="preserve">ja </w:t>
      </w:r>
      <w:r w:rsidRPr="768E9F4C">
        <w:rPr>
          <w:color w:val="auto"/>
        </w:rPr>
        <w:t>lõikes 4</w:t>
      </w:r>
      <w:r w:rsidRPr="768E9F4C">
        <w:rPr>
          <w:color w:val="auto"/>
          <w:vertAlign w:val="superscript"/>
        </w:rPr>
        <w:t>1</w:t>
      </w:r>
      <w:r>
        <w:rPr>
          <w:color w:val="auto"/>
          <w:vertAlign w:val="superscript"/>
        </w:rPr>
        <w:t>5</w:t>
      </w:r>
      <w:r w:rsidRPr="768E9F4C">
        <w:rPr>
          <w:color w:val="auto"/>
        </w:rPr>
        <w:t xml:space="preserve"> sätestatud tingimustele ning teeb kahe kuu jooksul lõikes 4</w:t>
      </w:r>
      <w:r w:rsidRPr="768E9F4C">
        <w:rPr>
          <w:color w:val="auto"/>
          <w:vertAlign w:val="superscript"/>
        </w:rPr>
        <w:t>8</w:t>
      </w:r>
      <w:r w:rsidRPr="768E9F4C">
        <w:rPr>
          <w:color w:val="auto"/>
        </w:rPr>
        <w:t xml:space="preserve"> nimetatud nõuetekohase taotluse saamisest arvates otsuse lõikes 4</w:t>
      </w:r>
      <w:r w:rsidRPr="768E9F4C">
        <w:rPr>
          <w:color w:val="auto"/>
          <w:vertAlign w:val="superscript"/>
        </w:rPr>
        <w:t>1</w:t>
      </w:r>
      <w:r w:rsidRPr="768E9F4C">
        <w:rPr>
          <w:color w:val="auto"/>
        </w:rPr>
        <w:t xml:space="preserve"> nimetatud vähendamismäära rakendamise kohta. Vähendamismäära rakendamise otsuses määrab põhivõrguettevõtja isiku suhtes kohalduva vähendamismäära suuruse vastavalt käesoleva paragrahvi lõikele 4¹, lähtudes sellest, millisesse sama lõike punktis 4 nimetatud </w:t>
      </w:r>
      <w:r w:rsidRPr="00657AB1">
        <w:rPr>
          <w:szCs w:val="24"/>
        </w:rPr>
        <w:t xml:space="preserve">Euroopa Komisjoni teatise </w:t>
      </w:r>
      <w:r w:rsidRPr="768E9F4C">
        <w:rPr>
          <w:color w:val="auto"/>
        </w:rPr>
        <w:t xml:space="preserve">lisas 1 nimetatud loetellu isiku põhitegevusala kuulub. Põhivõrguettevõtja teavitab vähendamismäära rakendamise otsusest taotlejat ja taotleja elektripaigaldisega ühendatud võrguettevõtjat või liinivaldajat. </w:t>
      </w:r>
    </w:p>
    <w:p w14:paraId="71284525" w14:textId="77777777" w:rsidR="00BD17A0" w:rsidRDefault="00BD17A0" w:rsidP="00BD17A0">
      <w:pPr>
        <w:spacing w:after="0" w:line="240" w:lineRule="auto"/>
        <w:ind w:right="49" w:firstLine="0"/>
        <w:rPr>
          <w:color w:val="auto"/>
        </w:rPr>
      </w:pPr>
    </w:p>
    <w:p w14:paraId="30F1A304" w14:textId="46D7AD14" w:rsidR="00BD17A0" w:rsidRPr="007008C0" w:rsidRDefault="00BD17A0" w:rsidP="00BD17A0">
      <w:pPr>
        <w:spacing w:after="0" w:line="240" w:lineRule="auto"/>
        <w:ind w:right="49" w:firstLine="0"/>
        <w:rPr>
          <w:color w:val="auto"/>
        </w:rPr>
      </w:pPr>
      <w:r w:rsidRPr="768E9F4C">
        <w:rPr>
          <w:color w:val="auto"/>
        </w:rPr>
        <w:t>(4</w:t>
      </w:r>
      <w:r w:rsidRPr="768E9F4C">
        <w:rPr>
          <w:color w:val="auto"/>
          <w:vertAlign w:val="superscript"/>
        </w:rPr>
        <w:t>10</w:t>
      </w:r>
      <w:r w:rsidRPr="768E9F4C">
        <w:rPr>
          <w:color w:val="auto"/>
        </w:rPr>
        <w:t>) Majandus- ja Kommunikatsiooniministeerium korraldab riigieelarvest hüvitise maksmise põhivõrguettevõtjale</w:t>
      </w:r>
      <w:r>
        <w:rPr>
          <w:color w:val="auto"/>
        </w:rPr>
        <w:t xml:space="preserve"> vähendamismäära rakendamise tulemusel puudujääva tulu kompenseerimiseks selliselt</w:t>
      </w:r>
      <w:r w:rsidRPr="768E9F4C">
        <w:rPr>
          <w:color w:val="auto"/>
        </w:rPr>
        <w:t>, et enne meetme rakendamist eraldatakse</w:t>
      </w:r>
      <w:r w:rsidRPr="768E9F4C">
        <w:rPr>
          <w:color w:val="auto"/>
          <w:szCs w:val="24"/>
        </w:rPr>
        <w:t xml:space="preserve"> põhivõrguettevõtjale</w:t>
      </w:r>
      <w:r w:rsidRPr="768E9F4C">
        <w:rPr>
          <w:color w:val="auto"/>
        </w:rPr>
        <w:t xml:space="preserve"> kogu vastava eelarveperioodi ulatuses meetme prognoositavaks kuluks vajalikud vahendid</w:t>
      </w:r>
      <w:r w:rsidRPr="768E9F4C">
        <w:rPr>
          <w:color w:val="538135" w:themeColor="accent6" w:themeShade="BF"/>
        </w:rPr>
        <w:t xml:space="preserve">. </w:t>
      </w:r>
      <w:r w:rsidRPr="007008C0">
        <w:rPr>
          <w:color w:val="auto"/>
        </w:rPr>
        <w:t>Hüvitist antakse ainult jooksva aasta vahendite piires.</w:t>
      </w:r>
      <w:r>
        <w:rPr>
          <w:color w:val="auto"/>
        </w:rPr>
        <w:t xml:space="preserve"> </w:t>
      </w:r>
      <w:bookmarkStart w:id="41" w:name="_Hlk215829803"/>
      <w:r w:rsidRPr="00D0066F">
        <w:rPr>
          <w:color w:val="auto"/>
        </w:rPr>
        <w:t>Kui hüvitis ületab jooksvaks aastaks eraldatud vahendid, siis kaetakse vastav kulu järgmisel aastal eralda</w:t>
      </w:r>
      <w:ins w:id="42" w:author="Moonika Kuusk - JUSTDIGI" w:date="2025-12-11T11:14:00Z" w16du:dateUtc="2025-12-11T09:14:00Z">
        <w:r w:rsidR="0023323E">
          <w:rPr>
            <w:color w:val="auto"/>
          </w:rPr>
          <w:t>ta</w:t>
        </w:r>
      </w:ins>
      <w:r w:rsidRPr="00D0066F">
        <w:rPr>
          <w:color w:val="auto"/>
        </w:rPr>
        <w:t>vate vahendite arvelt või vähendatakse kõikide hüvitise saajate hüvitist järgmisel kalendriaastal proportsionaalselt vastavalt ületatud koondsummale.</w:t>
      </w:r>
      <w:bookmarkEnd w:id="41"/>
    </w:p>
    <w:p w14:paraId="41078C9F" w14:textId="77777777" w:rsidR="00BD17A0" w:rsidRPr="007008C0" w:rsidRDefault="00BD17A0" w:rsidP="00BD17A0">
      <w:pPr>
        <w:spacing w:after="0" w:line="240" w:lineRule="auto"/>
        <w:ind w:left="0" w:right="0" w:firstLine="0"/>
        <w:jc w:val="left"/>
        <w:rPr>
          <w:strike/>
          <w:color w:val="auto"/>
        </w:rPr>
      </w:pPr>
    </w:p>
    <w:p w14:paraId="59AA8421" w14:textId="593DC94C" w:rsidR="00BD17A0" w:rsidRPr="009A54E8" w:rsidRDefault="00BD17A0" w:rsidP="00BD17A0">
      <w:pPr>
        <w:spacing w:after="0" w:line="240" w:lineRule="auto"/>
        <w:ind w:right="49" w:firstLine="0"/>
        <w:rPr>
          <w:color w:val="auto"/>
        </w:rPr>
      </w:pPr>
      <w:r w:rsidRPr="768E9F4C">
        <w:rPr>
          <w:color w:val="auto"/>
        </w:rPr>
        <w:t>(4</w:t>
      </w:r>
      <w:r w:rsidRPr="768E9F4C">
        <w:rPr>
          <w:color w:val="auto"/>
          <w:vertAlign w:val="superscript"/>
        </w:rPr>
        <w:t>11</w:t>
      </w:r>
      <w:r w:rsidRPr="768E9F4C">
        <w:rPr>
          <w:color w:val="auto"/>
        </w:rPr>
        <w:t>) Isik, kelle suhtes rakendatakse käesoleva paragrahvi lõikes 4</w:t>
      </w:r>
      <w:r w:rsidRPr="768E9F4C">
        <w:rPr>
          <w:color w:val="auto"/>
          <w:vertAlign w:val="superscript"/>
        </w:rPr>
        <w:t>1</w:t>
      </w:r>
      <w:r w:rsidRPr="768E9F4C">
        <w:rPr>
          <w:color w:val="auto"/>
        </w:rPr>
        <w:t xml:space="preserve"> nimetatud vähendamismäära, esitab põhivõrguettevõtjale iga aasta 1. veebruariks dokumendid, mis tõendavad, et tema eelmise kalendriaasta </w:t>
      </w:r>
      <w:proofErr w:type="spellStart"/>
      <w:r w:rsidRPr="768E9F4C">
        <w:rPr>
          <w:color w:val="auto"/>
        </w:rPr>
        <w:t>liitumispunktide</w:t>
      </w:r>
      <w:del w:id="43" w:author="Moonika Kuusk - JUSTDIGI" w:date="2025-12-11T11:15:00Z" w16du:dateUtc="2025-12-11T09:15:00Z">
        <w:r w:rsidRPr="768E9F4C" w:rsidDel="00887714">
          <w:rPr>
            <w:color w:val="auto"/>
          </w:rPr>
          <w:delText xml:space="preserve"> </w:delText>
        </w:r>
      </w:del>
      <w:r w:rsidRPr="768E9F4C">
        <w:rPr>
          <w:color w:val="auto"/>
        </w:rPr>
        <w:t>põhine</w:t>
      </w:r>
      <w:proofErr w:type="spellEnd"/>
      <w:r w:rsidRPr="768E9F4C">
        <w:rPr>
          <w:color w:val="auto"/>
        </w:rPr>
        <w:t xml:space="preserve"> elektrienergia tarbimise maht oli üle 1 </w:t>
      </w:r>
      <w:proofErr w:type="spellStart"/>
      <w:r w:rsidRPr="768E9F4C">
        <w:rPr>
          <w:color w:val="auto"/>
        </w:rPr>
        <w:t>GWh</w:t>
      </w:r>
      <w:proofErr w:type="spellEnd"/>
      <w:r w:rsidRPr="768E9F4C">
        <w:rPr>
          <w:color w:val="auto"/>
        </w:rPr>
        <w:t xml:space="preserve"> ja ta</w:t>
      </w:r>
      <w:r>
        <w:rPr>
          <w:color w:val="auto"/>
        </w:rPr>
        <w:t xml:space="preserve"> </w:t>
      </w:r>
      <w:r w:rsidRPr="768E9F4C">
        <w:rPr>
          <w:color w:val="auto"/>
        </w:rPr>
        <w:t>vastab käesoleva paragrahvi lõike 4¹</w:t>
      </w:r>
      <w:r w:rsidR="009077C4">
        <w:rPr>
          <w:color w:val="auto"/>
        </w:rPr>
        <w:t xml:space="preserve"> </w:t>
      </w:r>
      <w:r w:rsidRPr="768E9F4C">
        <w:rPr>
          <w:color w:val="auto"/>
        </w:rPr>
        <w:t xml:space="preserve">punktides 2–4 </w:t>
      </w:r>
      <w:r>
        <w:rPr>
          <w:color w:val="auto"/>
        </w:rPr>
        <w:t xml:space="preserve">ja </w:t>
      </w:r>
      <w:ins w:id="44" w:author="Moonika Kuusk - JUSTDIGI" w:date="2025-12-11T11:16:00Z" w16du:dateUtc="2025-12-11T09:16:00Z">
        <w:r w:rsidR="00F661C1" w:rsidRPr="009A54E8">
          <w:rPr>
            <w:color w:val="auto"/>
          </w:rPr>
          <w:t>§-s</w:t>
        </w:r>
      </w:ins>
      <w:del w:id="45" w:author="Moonika Kuusk - JUSTDIGI" w:date="2025-12-11T11:16:00Z" w16du:dateUtc="2025-12-11T09:16:00Z">
        <w:r w:rsidDel="00F661C1">
          <w:rPr>
            <w:color w:val="auto"/>
          </w:rPr>
          <w:delText>paragrahvis</w:delText>
        </w:r>
      </w:del>
      <w:r>
        <w:rPr>
          <w:color w:val="auto"/>
        </w:rPr>
        <w:t xml:space="preserve"> </w:t>
      </w:r>
      <w:r w:rsidRPr="768E9F4C">
        <w:rPr>
          <w:color w:val="auto"/>
        </w:rPr>
        <w:t>4</w:t>
      </w:r>
      <w:r w:rsidRPr="001335C4">
        <w:rPr>
          <w:color w:val="auto"/>
          <w:vertAlign w:val="superscript"/>
        </w:rPr>
        <w:t>5</w:t>
      </w:r>
      <w:r>
        <w:rPr>
          <w:color w:val="auto"/>
          <w:vertAlign w:val="superscript"/>
        </w:rPr>
        <w:t xml:space="preserve"> </w:t>
      </w:r>
      <w:r w:rsidRPr="768E9F4C">
        <w:rPr>
          <w:color w:val="auto"/>
        </w:rPr>
        <w:t>sätestatud tingimustele.</w:t>
      </w:r>
      <w:r w:rsidRPr="00586311">
        <w:t xml:space="preserve"> </w:t>
      </w:r>
      <w:r w:rsidRPr="00586311">
        <w:rPr>
          <w:color w:val="auto"/>
        </w:rPr>
        <w:t xml:space="preserve">Põhivõrguettevõtja on kohustatud hindama makstud abisumma vastavust </w:t>
      </w:r>
      <w:ins w:id="46" w:author="Katariina Kärsten - JUSTDIGI" w:date="2025-12-12T10:37:00Z" w16du:dateUtc="2025-12-12T08:37:00Z">
        <w:r w:rsidR="00D01685">
          <w:rPr>
            <w:color w:val="auto"/>
          </w:rPr>
          <w:t>käeso</w:t>
        </w:r>
      </w:ins>
      <w:ins w:id="47" w:author="Katariina Kärsten - JUSTDIGI" w:date="2025-12-12T10:38:00Z" w16du:dateUtc="2025-12-12T08:38:00Z">
        <w:r w:rsidR="00D01685">
          <w:rPr>
            <w:color w:val="auto"/>
          </w:rPr>
          <w:t xml:space="preserve">leva paragrahvi </w:t>
        </w:r>
      </w:ins>
      <w:r w:rsidRPr="00586311">
        <w:rPr>
          <w:color w:val="auto"/>
        </w:rPr>
        <w:t>lõikes 4</w:t>
      </w:r>
      <w:r>
        <w:rPr>
          <w:color w:val="auto"/>
          <w:vertAlign w:val="superscript"/>
        </w:rPr>
        <w:t>1</w:t>
      </w:r>
      <w:r>
        <w:rPr>
          <w:color w:val="auto"/>
        </w:rPr>
        <w:t xml:space="preserve"> </w:t>
      </w:r>
      <w:r w:rsidRPr="00586311">
        <w:rPr>
          <w:color w:val="auto"/>
        </w:rPr>
        <w:t>nimetatud vähendamismäärale ning ülekompenseerimise korral teeb otsuse abi tagasi nõudmiseks</w:t>
      </w:r>
      <w:del w:id="48" w:author="Moonika Kuusk - JUSTDIGI" w:date="2025-12-11T11:16:00Z" w16du:dateUtc="2025-12-11T09:16:00Z">
        <w:r w:rsidRPr="00586311" w:rsidDel="00B54643">
          <w:rPr>
            <w:color w:val="auto"/>
          </w:rPr>
          <w:delText>.“</w:delText>
        </w:r>
      </w:del>
      <w:r w:rsidRPr="768E9F4C">
        <w:rPr>
          <w:color w:val="auto"/>
        </w:rPr>
        <w:t xml:space="preserve">. </w:t>
      </w:r>
      <w:r w:rsidRPr="00961C53">
        <w:rPr>
          <w:color w:val="auto"/>
        </w:rPr>
        <w:t>Tagasimaksmisele kuuluva summa tagastab</w:t>
      </w:r>
      <w:r>
        <w:rPr>
          <w:color w:val="auto"/>
        </w:rPr>
        <w:t xml:space="preserve"> abisaaja</w:t>
      </w:r>
      <w:r w:rsidRPr="768E9F4C">
        <w:rPr>
          <w:color w:val="auto"/>
        </w:rPr>
        <w:t xml:space="preserve"> põhivõrguettevõtjale </w:t>
      </w:r>
      <w:r w:rsidRPr="00E233E9">
        <w:rPr>
          <w:color w:val="auto"/>
        </w:rPr>
        <w:t xml:space="preserve">koos viivisega </w:t>
      </w:r>
      <w:r w:rsidRPr="768E9F4C">
        <w:rPr>
          <w:color w:val="auto"/>
        </w:rPr>
        <w:t xml:space="preserve">hiljemalt </w:t>
      </w:r>
      <w:r>
        <w:rPr>
          <w:color w:val="auto"/>
        </w:rPr>
        <w:t>sama aasta 1. juuliks</w:t>
      </w:r>
      <w:r w:rsidRPr="768E9F4C">
        <w:rPr>
          <w:color w:val="auto"/>
        </w:rPr>
        <w:t xml:space="preserve">. </w:t>
      </w:r>
      <w:r w:rsidRPr="00E233E9">
        <w:rPr>
          <w:color w:val="auto"/>
        </w:rPr>
        <w:t>Uuesti</w:t>
      </w:r>
      <w:r w:rsidRPr="768E9F4C">
        <w:rPr>
          <w:color w:val="auto"/>
        </w:rPr>
        <w:t xml:space="preserve"> saab abi taotleda</w:t>
      </w:r>
      <w:r>
        <w:rPr>
          <w:color w:val="auto"/>
        </w:rPr>
        <w:t>,</w:t>
      </w:r>
      <w:r w:rsidRPr="768E9F4C">
        <w:rPr>
          <w:color w:val="auto"/>
        </w:rPr>
        <w:t xml:space="preserve"> kui täidetakse toetuse saamise tingimus</w:t>
      </w:r>
      <w:ins w:id="49" w:author="Moonika Kuusk - JUSTDIGI" w:date="2025-12-11T15:29:00Z" w16du:dateUtc="2025-12-11T13:29:00Z">
        <w:r w:rsidR="006934C7">
          <w:rPr>
            <w:color w:val="auto"/>
          </w:rPr>
          <w:t>ed</w:t>
        </w:r>
      </w:ins>
      <w:del w:id="50" w:author="Moonika Kuusk - JUSTDIGI" w:date="2025-12-11T15:29:00Z" w16du:dateUtc="2025-12-11T13:29:00Z">
        <w:r w:rsidRPr="768E9F4C" w:rsidDel="006934C7">
          <w:rPr>
            <w:color w:val="auto"/>
          </w:rPr>
          <w:delText>i</w:delText>
        </w:r>
      </w:del>
      <w:r w:rsidRPr="768E9F4C">
        <w:rPr>
          <w:color w:val="auto"/>
        </w:rPr>
        <w:t>.</w:t>
      </w:r>
    </w:p>
    <w:p w14:paraId="7D9BD40E" w14:textId="77777777" w:rsidR="00BD17A0" w:rsidRPr="00A97994" w:rsidRDefault="00BD17A0" w:rsidP="00BD17A0">
      <w:pPr>
        <w:spacing w:after="0" w:line="240" w:lineRule="auto"/>
        <w:ind w:right="49" w:firstLine="0"/>
        <w:rPr>
          <w:color w:val="538135" w:themeColor="accent6" w:themeShade="BF"/>
        </w:rPr>
      </w:pPr>
    </w:p>
    <w:p w14:paraId="5E2316C5" w14:textId="7DCBE186" w:rsidR="00BD17A0" w:rsidRDefault="00BD17A0" w:rsidP="00BD17A0">
      <w:pPr>
        <w:spacing w:line="240" w:lineRule="auto"/>
        <w:ind w:right="49"/>
        <w:rPr>
          <w:color w:val="C00000"/>
        </w:rPr>
      </w:pPr>
      <w:r w:rsidRPr="00467A12">
        <w:rPr>
          <w:color w:val="auto"/>
        </w:rPr>
        <w:t>(4</w:t>
      </w:r>
      <w:r>
        <w:rPr>
          <w:color w:val="auto"/>
          <w:vertAlign w:val="superscript"/>
        </w:rPr>
        <w:t>12</w:t>
      </w:r>
      <w:r w:rsidRPr="00467A12">
        <w:rPr>
          <w:color w:val="auto"/>
        </w:rPr>
        <w:t>)</w:t>
      </w:r>
      <w:r w:rsidRPr="00051D2C">
        <w:t xml:space="preserve"> </w:t>
      </w:r>
      <w:r w:rsidRPr="009A54E8">
        <w:rPr>
          <w:color w:val="auto"/>
        </w:rPr>
        <w:t>Isiku õigus kasutada käesoleva paragrahvi lõikes 4</w:t>
      </w:r>
      <w:r w:rsidRPr="009A54E8">
        <w:rPr>
          <w:color w:val="auto"/>
          <w:vertAlign w:val="superscript"/>
        </w:rPr>
        <w:t>1</w:t>
      </w:r>
      <w:r w:rsidRPr="009A54E8">
        <w:rPr>
          <w:color w:val="auto"/>
        </w:rPr>
        <w:t xml:space="preserve"> nimetatud vähendamismäära lõpeb hetkel, kui ta ei vasta enam sama lõike punktides 2</w:t>
      </w:r>
      <w:r w:rsidRPr="00657AB1">
        <w:rPr>
          <w:szCs w:val="24"/>
          <w:shd w:val="clear" w:color="auto" w:fill="FFFFFF"/>
        </w:rPr>
        <w:t>–</w:t>
      </w:r>
      <w:r w:rsidRPr="009A54E8">
        <w:rPr>
          <w:color w:val="auto"/>
        </w:rPr>
        <w:t>4 sätestatud tingimustele ning tema elektritarbimise maht kontrollitaval aastal ei ületa 1</w:t>
      </w:r>
      <w:ins w:id="51" w:author="Moonika Kuusk - JUSTDIGI" w:date="2025-12-11T11:17:00Z" w16du:dateUtc="2025-12-11T09:17:00Z">
        <w:r w:rsidR="002E099D">
          <w:rPr>
            <w:color w:val="auto"/>
          </w:rPr>
          <w:t> </w:t>
        </w:r>
      </w:ins>
      <w:proofErr w:type="spellStart"/>
      <w:r w:rsidRPr="009A54E8">
        <w:rPr>
          <w:color w:val="auto"/>
        </w:rPr>
        <w:t>GWh</w:t>
      </w:r>
      <w:proofErr w:type="spellEnd"/>
      <w:r w:rsidRPr="009A54E8">
        <w:rPr>
          <w:color w:val="auto"/>
        </w:rPr>
        <w:t xml:space="preserve">. Isik, kelle suhtes rakendatakse käesoleva paragrahvi </w:t>
      </w:r>
      <w:r>
        <w:t>lõikes 4</w:t>
      </w:r>
      <w:r>
        <w:rPr>
          <w:vertAlign w:val="superscript"/>
        </w:rPr>
        <w:t>1</w:t>
      </w:r>
      <w:r>
        <w:t xml:space="preserve"> nimetatud vähendamismäära, teavitab põhivõrguettevõtjat viivitamata, kui ta ei vasta enam samas lõikes sätestatud tingimustele.</w:t>
      </w:r>
      <w:r w:rsidRPr="008B0CDD">
        <w:rPr>
          <w:rFonts w:eastAsiaTheme="minorHAnsi"/>
          <w:color w:val="auto"/>
          <w:kern w:val="2"/>
          <w:szCs w:val="24"/>
          <w:lang w:eastAsia="en-US"/>
          <w14:ligatures w14:val="standardContextual"/>
        </w:rPr>
        <w:t xml:space="preserve"> </w:t>
      </w:r>
    </w:p>
    <w:p w14:paraId="032D5CCF" w14:textId="77777777" w:rsidR="00BD17A0" w:rsidRDefault="00BD17A0" w:rsidP="00BD17A0">
      <w:pPr>
        <w:spacing w:line="240" w:lineRule="auto"/>
        <w:ind w:right="49"/>
      </w:pPr>
    </w:p>
    <w:p w14:paraId="7E4E317C" w14:textId="751ED414" w:rsidR="00BD17A0" w:rsidRPr="00180686" w:rsidRDefault="00BD17A0" w:rsidP="00BD17A0">
      <w:pPr>
        <w:spacing w:after="0" w:line="240" w:lineRule="auto"/>
        <w:ind w:right="49" w:firstLine="0"/>
        <w:rPr>
          <w:color w:val="538135" w:themeColor="accent6" w:themeShade="BF"/>
        </w:rPr>
      </w:pPr>
      <w:r>
        <w:t>(4</w:t>
      </w:r>
      <w:r>
        <w:rPr>
          <w:vertAlign w:val="superscript"/>
        </w:rPr>
        <w:t>13</w:t>
      </w:r>
      <w:r>
        <w:t>) Kui põhivõrguettevõtja saab käesoleva paragrahvi lõikes 4</w:t>
      </w:r>
      <w:r>
        <w:rPr>
          <w:vertAlign w:val="superscript"/>
        </w:rPr>
        <w:t>12</w:t>
      </w:r>
      <w:r>
        <w:t xml:space="preserve"> sätestatud teavituse või tuvastab, et isik, kelle suhtes rakendatakse lõikes 4</w:t>
      </w:r>
      <w:r>
        <w:rPr>
          <w:vertAlign w:val="superscript"/>
        </w:rPr>
        <w:t>1</w:t>
      </w:r>
      <w:r>
        <w:t xml:space="preserve"> nimetatud vähendamismäära, ei vasta enam </w:t>
      </w:r>
      <w:r w:rsidRPr="009A54E8">
        <w:rPr>
          <w:color w:val="auto"/>
        </w:rPr>
        <w:t>lõikes 4</w:t>
      </w:r>
      <w:r w:rsidRPr="009A54E8">
        <w:rPr>
          <w:color w:val="auto"/>
          <w:vertAlign w:val="superscript"/>
        </w:rPr>
        <w:t>1</w:t>
      </w:r>
      <w:r w:rsidRPr="009A54E8">
        <w:rPr>
          <w:color w:val="auto"/>
        </w:rPr>
        <w:t xml:space="preserve"> nimetatud vähendamismäära rakendamise tingimustele</w:t>
      </w:r>
      <w:r w:rsidRPr="007F62D3">
        <w:rPr>
          <w:color w:val="auto"/>
        </w:rPr>
        <w:t>, teeb ta otsus</w:t>
      </w:r>
      <w:r>
        <w:rPr>
          <w:color w:val="auto"/>
        </w:rPr>
        <w:t>e</w:t>
      </w:r>
      <w:r w:rsidRPr="007F62D3">
        <w:rPr>
          <w:color w:val="auto"/>
        </w:rPr>
        <w:t xml:space="preserve"> isiku suhtes lõikes 4</w:t>
      </w:r>
      <w:r w:rsidRPr="007F62D3">
        <w:rPr>
          <w:color w:val="auto"/>
          <w:vertAlign w:val="superscript"/>
        </w:rPr>
        <w:t>1</w:t>
      </w:r>
      <w:r w:rsidRPr="007F62D3">
        <w:rPr>
          <w:color w:val="auto"/>
        </w:rPr>
        <w:t xml:space="preserve"> nimetatud </w:t>
      </w:r>
      <w:r>
        <w:rPr>
          <w:color w:val="auto"/>
        </w:rPr>
        <w:t>vähendamis</w:t>
      </w:r>
      <w:r w:rsidRPr="007F62D3">
        <w:rPr>
          <w:color w:val="auto"/>
        </w:rPr>
        <w:t xml:space="preserve">määra rakendamise lõpetamise kohta. </w:t>
      </w:r>
      <w:r>
        <w:rPr>
          <w:color w:val="auto"/>
        </w:rPr>
        <w:t>O</w:t>
      </w:r>
      <w:r w:rsidRPr="007F62D3">
        <w:rPr>
          <w:color w:val="auto"/>
        </w:rPr>
        <w:t xml:space="preserve">tsuses </w:t>
      </w:r>
      <w:r>
        <w:rPr>
          <w:color w:val="auto"/>
        </w:rPr>
        <w:t xml:space="preserve">määratakse </w:t>
      </w:r>
      <w:r w:rsidRPr="007F62D3">
        <w:rPr>
          <w:color w:val="auto"/>
        </w:rPr>
        <w:t>a</w:t>
      </w:r>
      <w:r>
        <w:rPr>
          <w:color w:val="auto"/>
        </w:rPr>
        <w:t>eg</w:t>
      </w:r>
      <w:r w:rsidRPr="007F62D3">
        <w:rPr>
          <w:color w:val="auto"/>
        </w:rPr>
        <w:t xml:space="preserve">, millest alates rakendatakse isiku suhtes </w:t>
      </w:r>
      <w:ins w:id="52" w:author="Katariina Kärsten - JUSTDIGI" w:date="2025-12-12T10:39:00Z" w16du:dateUtc="2025-12-12T08:39:00Z">
        <w:r w:rsidR="00D11492">
          <w:rPr>
            <w:color w:val="auto"/>
          </w:rPr>
          <w:t xml:space="preserve">käesoleva paragrahvi </w:t>
        </w:r>
      </w:ins>
      <w:r w:rsidRPr="007F62D3">
        <w:rPr>
          <w:color w:val="auto"/>
        </w:rPr>
        <w:t>lõike 4 alusel kindlaks määratud kulu suurust tarbitud elektrienergia ühe kilovatt-tunni kohta.</w:t>
      </w:r>
      <w:r w:rsidRPr="000301CB">
        <w:t xml:space="preserve"> </w:t>
      </w:r>
      <w:r w:rsidRPr="009A54E8">
        <w:rPr>
          <w:color w:val="auto"/>
        </w:rPr>
        <w:t xml:space="preserve">Otsus võib olla ka tagasiulatuv, mille tulemusel peab vähendamismäära ebaõiglaselt kasutanud isik </w:t>
      </w:r>
      <w:commentRangeStart w:id="53"/>
      <w:r w:rsidRPr="009A54E8">
        <w:rPr>
          <w:color w:val="auto"/>
        </w:rPr>
        <w:t xml:space="preserve">tasuma </w:t>
      </w:r>
      <w:commentRangeEnd w:id="53"/>
      <w:r w:rsidR="00DE6D18">
        <w:rPr>
          <w:rStyle w:val="Kommentaariviide"/>
        </w:rPr>
        <w:commentReference w:id="53"/>
      </w:r>
      <w:r>
        <w:rPr>
          <w:color w:val="auto"/>
        </w:rPr>
        <w:t>saadud summa</w:t>
      </w:r>
      <w:r w:rsidRPr="009A54E8">
        <w:rPr>
          <w:color w:val="auto"/>
        </w:rPr>
        <w:t xml:space="preserve"> tagasiulatuvalt täies ulatuses </w:t>
      </w:r>
      <w:r>
        <w:rPr>
          <w:color w:val="auto"/>
        </w:rPr>
        <w:t xml:space="preserve">koos viivisega </w:t>
      </w:r>
      <w:r w:rsidRPr="009A54E8">
        <w:rPr>
          <w:color w:val="auto"/>
        </w:rPr>
        <w:t>hetkest, mil ta enam lõikes 4</w:t>
      </w:r>
      <w:r w:rsidRPr="009A54E8">
        <w:rPr>
          <w:color w:val="auto"/>
          <w:vertAlign w:val="superscript"/>
        </w:rPr>
        <w:t>1</w:t>
      </w:r>
      <w:r w:rsidRPr="009A54E8">
        <w:rPr>
          <w:color w:val="auto"/>
        </w:rPr>
        <w:t xml:space="preserve"> nimetatud vähendamismäära rakendamise tingimustele ei vasta.</w:t>
      </w:r>
      <w:r>
        <w:rPr>
          <w:color w:val="auto"/>
        </w:rPr>
        <w:t xml:space="preserve"> </w:t>
      </w:r>
    </w:p>
    <w:p w14:paraId="18CD5C69" w14:textId="77777777" w:rsidR="00BD17A0" w:rsidRDefault="00BD17A0" w:rsidP="00BD17A0">
      <w:pPr>
        <w:spacing w:after="0" w:line="240" w:lineRule="auto"/>
        <w:ind w:right="49" w:firstLine="0"/>
        <w:rPr>
          <w:color w:val="auto"/>
        </w:rPr>
      </w:pPr>
    </w:p>
    <w:p w14:paraId="195EE404" w14:textId="77777777" w:rsidR="00BD17A0" w:rsidRDefault="00BD17A0" w:rsidP="00BD17A0">
      <w:pPr>
        <w:spacing w:after="0" w:line="240" w:lineRule="auto"/>
        <w:ind w:right="49" w:firstLine="0"/>
      </w:pPr>
      <w:r>
        <w:t>(4</w:t>
      </w:r>
      <w:r w:rsidRPr="768E9F4C">
        <w:rPr>
          <w:vertAlign w:val="superscript"/>
        </w:rPr>
        <w:t>14</w:t>
      </w:r>
      <w:r>
        <w:t>) Põhivõrguettevõtja teavitab käesoleva paragrahvi lõikes 4</w:t>
      </w:r>
      <w:r w:rsidRPr="768E9F4C">
        <w:rPr>
          <w:vertAlign w:val="superscript"/>
        </w:rPr>
        <w:t>13</w:t>
      </w:r>
      <w:r>
        <w:t xml:space="preserve"> nimetatud otsusest viivitamata isikut, kelle suhtes käesoleva paragrahvi lõikes 4</w:t>
      </w:r>
      <w:r w:rsidRPr="768E9F4C">
        <w:rPr>
          <w:vertAlign w:val="superscript"/>
        </w:rPr>
        <w:t>1</w:t>
      </w:r>
      <w:r>
        <w:t xml:space="preserve"> nimetatud vähendamismäära rakendamine lõpetati, ja tema elektripaigaldisega ühendatud võrguettevõtjat või liinivaldajat.</w:t>
      </w:r>
    </w:p>
    <w:p w14:paraId="685E25F2" w14:textId="77777777" w:rsidR="00BD17A0" w:rsidRDefault="00BD17A0" w:rsidP="00BD17A0">
      <w:pPr>
        <w:spacing w:after="0" w:line="240" w:lineRule="auto"/>
        <w:ind w:right="49"/>
      </w:pPr>
    </w:p>
    <w:p w14:paraId="117A10D1" w14:textId="2B1B0021" w:rsidR="00D60642" w:rsidRDefault="00D60642" w:rsidP="00D60642">
      <w:pPr>
        <w:spacing w:after="0" w:line="240" w:lineRule="auto"/>
        <w:ind w:left="0" w:firstLine="0"/>
        <w:rPr>
          <w:color w:val="auto"/>
        </w:rPr>
      </w:pPr>
      <w:r w:rsidRPr="768E9F4C">
        <w:rPr>
          <w:color w:val="auto"/>
        </w:rPr>
        <w:t>(4</w:t>
      </w:r>
      <w:r w:rsidRPr="768E9F4C">
        <w:rPr>
          <w:color w:val="auto"/>
          <w:vertAlign w:val="superscript"/>
        </w:rPr>
        <w:t>15</w:t>
      </w:r>
      <w:r w:rsidRPr="768E9F4C">
        <w:rPr>
          <w:color w:val="auto"/>
        </w:rPr>
        <w:t xml:space="preserve">) Käesoleva paragrahvi lõikes </w:t>
      </w:r>
      <w:r>
        <w:t>4</w:t>
      </w:r>
      <w:r w:rsidRPr="768E9F4C">
        <w:rPr>
          <w:vertAlign w:val="superscript"/>
        </w:rPr>
        <w:t>7</w:t>
      </w:r>
      <w:r w:rsidRPr="768E9F4C">
        <w:rPr>
          <w:color w:val="auto"/>
        </w:rPr>
        <w:t xml:space="preserve"> nimetatud </w:t>
      </w:r>
      <w:r>
        <w:rPr>
          <w:color w:val="auto"/>
        </w:rPr>
        <w:t xml:space="preserve">riigiabi </w:t>
      </w:r>
      <w:r w:rsidRPr="768E9F4C">
        <w:rPr>
          <w:color w:val="auto"/>
        </w:rPr>
        <w:t xml:space="preserve">ei </w:t>
      </w:r>
      <w:r>
        <w:rPr>
          <w:color w:val="auto"/>
        </w:rPr>
        <w:t>anta</w:t>
      </w:r>
      <w:r w:rsidRPr="768E9F4C">
        <w:rPr>
          <w:color w:val="auto"/>
        </w:rPr>
        <w:t xml:space="preserve"> </w:t>
      </w:r>
      <w:r>
        <w:rPr>
          <w:color w:val="auto"/>
        </w:rPr>
        <w:t xml:space="preserve">raskustes olevale </w:t>
      </w:r>
      <w:r w:rsidRPr="768E9F4C">
        <w:rPr>
          <w:color w:val="auto"/>
        </w:rPr>
        <w:t>isikule</w:t>
      </w:r>
      <w:r w:rsidRPr="00FA4C22">
        <w:t xml:space="preserve"> </w:t>
      </w:r>
      <w:r w:rsidRPr="00FA4C22">
        <w:rPr>
          <w:color w:val="auto"/>
        </w:rPr>
        <w:t>Euroopa Komisjoni raskustes olevate mittefinantsettevõtjate päästmiseks ja ümberkorraldamiseks antava riigiabi suuniste tähenduses</w:t>
      </w:r>
      <w:r>
        <w:rPr>
          <w:color w:val="auto"/>
        </w:rPr>
        <w:t xml:space="preserve"> ega isikule,</w:t>
      </w:r>
      <w:r w:rsidRPr="768E9F4C">
        <w:rPr>
          <w:color w:val="auto"/>
        </w:rPr>
        <w:t xml:space="preserve"> kes ei ole täitnud Euroopa Komisjoni otsuse alusel ebaseaduslikuks ja siseturuga kokkusobimatuks tunnistatud riigiabi tagasimaksmise kohustust.</w:t>
      </w:r>
    </w:p>
    <w:p w14:paraId="5A0BD46A" w14:textId="77777777" w:rsidR="00BD17A0" w:rsidRDefault="00BD17A0" w:rsidP="00BD17A0">
      <w:pPr>
        <w:spacing w:after="0" w:line="240" w:lineRule="auto"/>
        <w:rPr>
          <w:color w:val="auto"/>
        </w:rPr>
      </w:pPr>
    </w:p>
    <w:p w14:paraId="12E0CDD6" w14:textId="77777777" w:rsidR="00BD17A0" w:rsidRDefault="00BD17A0" w:rsidP="00BD17A0">
      <w:pPr>
        <w:spacing w:after="0" w:line="240" w:lineRule="auto"/>
        <w:ind w:left="0" w:firstLine="0"/>
        <w:rPr>
          <w:color w:val="auto"/>
          <w:shd w:val="clear" w:color="auto" w:fill="FFFFFF"/>
        </w:rPr>
      </w:pPr>
      <w:r w:rsidRPr="768E9F4C">
        <w:rPr>
          <w:color w:val="auto"/>
          <w:shd w:val="clear" w:color="auto" w:fill="FFFFFF"/>
        </w:rPr>
        <w:t>(4</w:t>
      </w:r>
      <w:r w:rsidRPr="768E9F4C">
        <w:rPr>
          <w:color w:val="auto"/>
          <w:shd w:val="clear" w:color="auto" w:fill="FFFFFF"/>
          <w:vertAlign w:val="superscript"/>
        </w:rPr>
        <w:t>16</w:t>
      </w:r>
      <w:r w:rsidRPr="768E9F4C">
        <w:rPr>
          <w:color w:val="auto"/>
          <w:shd w:val="clear" w:color="auto" w:fill="FFFFFF"/>
        </w:rPr>
        <w:t xml:space="preserve">) </w:t>
      </w:r>
      <w:r>
        <w:rPr>
          <w:color w:val="auto"/>
          <w:shd w:val="clear" w:color="auto" w:fill="FFFFFF"/>
        </w:rPr>
        <w:t>Vähendamismäära rakendamise</w:t>
      </w:r>
      <w:r w:rsidRPr="768E9F4C">
        <w:rPr>
          <w:color w:val="auto"/>
          <w:shd w:val="clear" w:color="auto" w:fill="FFFFFF"/>
        </w:rPr>
        <w:t xml:space="preserve"> täpsemad tingimused, arvutusmetoodika, tõendite loetelu, vorminõuded, abi kumuleerimise tingimused</w:t>
      </w:r>
      <w:r>
        <w:rPr>
          <w:color w:val="auto"/>
          <w:shd w:val="clear" w:color="auto" w:fill="FFFFFF"/>
        </w:rPr>
        <w:t>,</w:t>
      </w:r>
      <w:r w:rsidRPr="768E9F4C">
        <w:rPr>
          <w:color w:val="auto"/>
          <w:shd w:val="clear" w:color="auto" w:fill="FFFFFF"/>
        </w:rPr>
        <w:t xml:space="preserve"> aruandluse nõuded </w:t>
      </w:r>
      <w:r>
        <w:rPr>
          <w:color w:val="auto"/>
          <w:shd w:val="clear" w:color="auto" w:fill="FFFFFF"/>
        </w:rPr>
        <w:t xml:space="preserve">ja tagasimaksmise tingimused koos viivise arvutamise metoodikaga </w:t>
      </w:r>
      <w:r w:rsidRPr="768E9F4C">
        <w:rPr>
          <w:color w:val="auto"/>
          <w:shd w:val="clear" w:color="auto" w:fill="FFFFFF"/>
        </w:rPr>
        <w:t>kehtestab </w:t>
      </w:r>
      <w:r w:rsidRPr="768E9F4C">
        <w:rPr>
          <w:color w:val="auto"/>
          <w:bdr w:val="none" w:sz="0" w:space="0" w:color="auto" w:frame="1"/>
          <w:shd w:val="clear" w:color="auto" w:fill="FFFFFF"/>
        </w:rPr>
        <w:t>valdkonna eest vastutav minister</w:t>
      </w:r>
      <w:r w:rsidRPr="768E9F4C">
        <w:rPr>
          <w:color w:val="auto"/>
          <w:shd w:val="clear" w:color="auto" w:fill="FFFFFF"/>
        </w:rPr>
        <w:t> määrusega.“</w:t>
      </w:r>
      <w:r>
        <w:rPr>
          <w:color w:val="auto"/>
          <w:shd w:val="clear" w:color="auto" w:fill="FFFFFF"/>
        </w:rPr>
        <w:t>.</w:t>
      </w:r>
    </w:p>
    <w:p w14:paraId="554550B9" w14:textId="77777777" w:rsidR="00BD17A0" w:rsidRDefault="00BD17A0" w:rsidP="00BD17A0">
      <w:pPr>
        <w:spacing w:after="0" w:line="240" w:lineRule="auto"/>
        <w:ind w:left="0" w:firstLine="0"/>
        <w:rPr>
          <w:color w:val="auto"/>
          <w:szCs w:val="24"/>
          <w:shd w:val="clear" w:color="auto" w:fill="FFFFFF"/>
        </w:rPr>
      </w:pPr>
    </w:p>
    <w:p w14:paraId="5F36BC12" w14:textId="77777777" w:rsidR="00BD17A0" w:rsidRPr="00C36B64" w:rsidRDefault="00BD17A0" w:rsidP="00BD17A0">
      <w:pPr>
        <w:spacing w:after="0" w:line="240" w:lineRule="auto"/>
        <w:rPr>
          <w:b/>
          <w:noProof/>
          <w:szCs w:val="24"/>
        </w:rPr>
      </w:pPr>
      <w:r>
        <w:rPr>
          <w:b/>
          <w:bCs/>
          <w:color w:val="auto"/>
          <w:szCs w:val="24"/>
          <w:shd w:val="clear" w:color="auto" w:fill="FFFFFF"/>
        </w:rPr>
        <w:t xml:space="preserve">§ 2. </w:t>
      </w:r>
      <w:r w:rsidRPr="00C36B64">
        <w:rPr>
          <w:b/>
          <w:noProof/>
          <w:szCs w:val="24"/>
        </w:rPr>
        <w:t>Alkoholi-, tubaka-, kütuse- ja elektriaktsiisi seaduse muutmine</w:t>
      </w:r>
    </w:p>
    <w:p w14:paraId="51D9E9D6" w14:textId="77777777" w:rsidR="00BD17A0" w:rsidRDefault="00BD17A0" w:rsidP="00BD17A0">
      <w:pPr>
        <w:spacing w:after="0" w:line="240" w:lineRule="auto"/>
        <w:rPr>
          <w:bCs/>
          <w:noProof/>
          <w:szCs w:val="24"/>
        </w:rPr>
      </w:pPr>
    </w:p>
    <w:p w14:paraId="2FEC94C7" w14:textId="7543FF4B" w:rsidR="00BD17A0" w:rsidRDefault="00BD17A0" w:rsidP="00BD17A0">
      <w:pPr>
        <w:spacing w:after="0" w:line="240" w:lineRule="auto"/>
        <w:rPr>
          <w:noProof/>
          <w:szCs w:val="24"/>
        </w:rPr>
      </w:pPr>
      <w:r>
        <w:rPr>
          <w:bCs/>
          <w:noProof/>
          <w:szCs w:val="24"/>
        </w:rPr>
        <w:t>Alkoholi-, tubaka-, kütuse- ja elektriaktsiisi seaduse</w:t>
      </w:r>
      <w:r>
        <w:rPr>
          <w:noProof/>
          <w:szCs w:val="24"/>
        </w:rPr>
        <w:t xml:space="preserve"> §</w:t>
      </w:r>
      <w:r w:rsidRPr="00C0757E">
        <w:rPr>
          <w:noProof/>
          <w:szCs w:val="24"/>
        </w:rPr>
        <w:t xml:space="preserve"> 20</w:t>
      </w:r>
      <w:r w:rsidRPr="00C0757E">
        <w:rPr>
          <w:noProof/>
          <w:szCs w:val="24"/>
          <w:vertAlign w:val="superscript"/>
        </w:rPr>
        <w:t>3</w:t>
      </w:r>
      <w:r w:rsidRPr="00C0757E">
        <w:rPr>
          <w:noProof/>
          <w:szCs w:val="24"/>
        </w:rPr>
        <w:t xml:space="preserve"> lõi</w:t>
      </w:r>
      <w:ins w:id="54" w:author="Moonika Kuusk - JUSTDIGI" w:date="2025-12-11T14:31:00Z" w16du:dateUtc="2025-12-11T12:31:00Z">
        <w:r w:rsidR="00087F61">
          <w:rPr>
            <w:noProof/>
            <w:szCs w:val="24"/>
          </w:rPr>
          <w:t>k</w:t>
        </w:r>
      </w:ins>
      <w:del w:id="55" w:author="Moonika Kuusk - JUSTDIGI" w:date="2025-12-11T14:31:00Z" w16du:dateUtc="2025-12-11T12:31:00Z">
        <w:r w:rsidDel="00087F61">
          <w:rPr>
            <w:noProof/>
            <w:szCs w:val="24"/>
          </w:rPr>
          <w:delText>g</w:delText>
        </w:r>
      </w:del>
      <w:r w:rsidRPr="00C0757E">
        <w:rPr>
          <w:noProof/>
          <w:szCs w:val="24"/>
        </w:rPr>
        <w:t xml:space="preserve">e 3 punkt 1 muudetakse ja sõnastatakse järgmiselt: </w:t>
      </w:r>
    </w:p>
    <w:p w14:paraId="22146E90" w14:textId="77777777" w:rsidR="00BD17A0" w:rsidRPr="00C0757E" w:rsidRDefault="00BD17A0" w:rsidP="00BD17A0">
      <w:pPr>
        <w:spacing w:after="0" w:line="240" w:lineRule="auto"/>
        <w:rPr>
          <w:noProof/>
          <w:szCs w:val="24"/>
        </w:rPr>
      </w:pPr>
    </w:p>
    <w:p w14:paraId="04E23CBE" w14:textId="14DB7926" w:rsidR="00BD17A0" w:rsidRPr="00A86CAE" w:rsidRDefault="00BD17A0" w:rsidP="00BD17A0">
      <w:pPr>
        <w:spacing w:after="0" w:line="240" w:lineRule="auto"/>
      </w:pPr>
      <w:r w:rsidRPr="768E9F4C">
        <w:rPr>
          <w:noProof/>
        </w:rPr>
        <w:t>„1) ettevõtja põhitegevusala ega kõrvaltegevusala ei kuulu Euroopa Parlamendi ja nõukogu määruse (EÜ) nr 1893/2006 I lisa jao D ossa 35 „Elektrienergia, gaasi, auru ja konditsioneeritud õhuga varustamine</w:t>
      </w:r>
      <w:ins w:id="56" w:author="Moonika Kuusk - JUSTDIGI" w:date="2025-12-11T15:33:00Z" w16du:dateUtc="2025-12-11T13:33:00Z">
        <w:r w:rsidR="00A12A9B">
          <w:rPr>
            <w:noProof/>
          </w:rPr>
          <w:t>“</w:t>
        </w:r>
      </w:ins>
      <w:del w:id="57" w:author="Moonika Kuusk - JUSTDIGI" w:date="2025-12-11T15:33:00Z" w16du:dateUtc="2025-12-11T13:33:00Z">
        <w:r w:rsidRPr="768E9F4C" w:rsidDel="00A12A9B">
          <w:rPr>
            <w:noProof/>
          </w:rPr>
          <w:delText>”</w:delText>
        </w:r>
      </w:del>
      <w:r w:rsidRPr="768E9F4C">
        <w:rPr>
          <w:noProof/>
        </w:rPr>
        <w:t xml:space="preserve">, </w:t>
      </w:r>
      <w:r w:rsidRPr="51395785">
        <w:rPr>
          <w:noProof/>
        </w:rPr>
        <w:t xml:space="preserve">kusjuures </w:t>
      </w:r>
      <w:proofErr w:type="spellStart"/>
      <w:r>
        <w:t>kõrvaltegevusalaks</w:t>
      </w:r>
      <w:proofErr w:type="spellEnd"/>
      <w:r>
        <w:t xml:space="preserve"> ei peeta ettevõtja põhitegevusalal toodetavate toodete tootmiseks kasutatava elektri- ja soojusenergia tootmist ega elektrienergia salvestamist;“.</w:t>
      </w:r>
    </w:p>
    <w:p w14:paraId="764101DD" w14:textId="77777777" w:rsidR="00BD17A0" w:rsidRPr="00A86CAE" w:rsidRDefault="00BD17A0" w:rsidP="00BD17A0">
      <w:pPr>
        <w:spacing w:after="0" w:line="240" w:lineRule="auto"/>
        <w:rPr>
          <w:bCs/>
          <w:szCs w:val="24"/>
        </w:rPr>
      </w:pPr>
    </w:p>
    <w:p w14:paraId="36F16802" w14:textId="404DC41B" w:rsidR="00BD17A0" w:rsidRPr="00A86CAE" w:rsidDel="002160D6" w:rsidRDefault="00BD17A0" w:rsidP="00BD17A0">
      <w:pPr>
        <w:spacing w:after="0" w:line="240" w:lineRule="auto"/>
        <w:rPr>
          <w:del w:id="58" w:author="Katariina Kärsten - JUSTDIGI" w:date="2025-12-12T10:54:00Z" w16du:dateUtc="2025-12-12T08:54:00Z"/>
          <w:b/>
          <w:szCs w:val="24"/>
        </w:rPr>
      </w:pPr>
      <w:commentRangeStart w:id="59"/>
      <w:del w:id="60" w:author="Katariina Kärsten - JUSTDIGI" w:date="2025-12-12T10:54:00Z" w16du:dateUtc="2025-12-12T08:54:00Z">
        <w:r w:rsidRPr="00A86CAE" w:rsidDel="002160D6">
          <w:rPr>
            <w:b/>
            <w:szCs w:val="24"/>
          </w:rPr>
          <w:delText xml:space="preserve">§ 3. </w:delText>
        </w:r>
        <w:r w:rsidDel="002160D6">
          <w:rPr>
            <w:b/>
            <w:szCs w:val="24"/>
          </w:rPr>
          <w:delText>Rakendamine</w:delText>
        </w:r>
        <w:commentRangeEnd w:id="59"/>
        <w:r w:rsidR="00B86AEF" w:rsidDel="002160D6">
          <w:rPr>
            <w:rStyle w:val="Kommentaariviide"/>
          </w:rPr>
          <w:commentReference w:id="59"/>
        </w:r>
      </w:del>
    </w:p>
    <w:p w14:paraId="662FDDC8" w14:textId="77777777" w:rsidR="00BD17A0" w:rsidRDefault="00BD17A0" w:rsidP="00BD17A0">
      <w:pPr>
        <w:spacing w:after="0" w:line="240" w:lineRule="auto"/>
        <w:rPr>
          <w:ins w:id="61" w:author="Katariina Kärsten - JUSTDIGI" w:date="2025-12-12T10:46:00Z" w16du:dateUtc="2025-12-12T08:46:00Z"/>
          <w:b/>
          <w:szCs w:val="24"/>
        </w:rPr>
      </w:pPr>
    </w:p>
    <w:p w14:paraId="73BF5772" w14:textId="09C89238" w:rsidR="00B86AEF" w:rsidRDefault="00E07AB5" w:rsidP="00BD17A0">
      <w:pPr>
        <w:spacing w:after="0" w:line="240" w:lineRule="auto"/>
        <w:rPr>
          <w:ins w:id="62" w:author="Katariina Kärsten - JUSTDIGI" w:date="2025-12-12T10:47:00Z" w16du:dateUtc="2025-12-12T08:47:00Z"/>
          <w:bCs/>
          <w:szCs w:val="24"/>
        </w:rPr>
      </w:pPr>
      <w:ins w:id="63" w:author="Katariina Kärsten - JUSTDIGI" w:date="2025-12-12T10:47:00Z" w16du:dateUtc="2025-12-12T08:47:00Z">
        <w:r>
          <w:rPr>
            <w:b/>
            <w:szCs w:val="24"/>
          </w:rPr>
          <w:t xml:space="preserve">4) </w:t>
        </w:r>
        <w:r w:rsidR="00B41A1C">
          <w:rPr>
            <w:bCs/>
            <w:szCs w:val="24"/>
          </w:rPr>
          <w:t>paragrahvi 111</w:t>
        </w:r>
        <w:r w:rsidR="00B41A1C" w:rsidRPr="00B41A1C">
          <w:rPr>
            <w:bCs/>
            <w:szCs w:val="24"/>
            <w:vertAlign w:val="superscript"/>
          </w:rPr>
          <w:t>3</w:t>
        </w:r>
        <w:r w:rsidR="00B41A1C">
          <w:rPr>
            <w:bCs/>
            <w:szCs w:val="24"/>
          </w:rPr>
          <w:t xml:space="preserve"> täiendatakse lõigetega 31-3</w:t>
        </w:r>
      </w:ins>
      <w:ins w:id="64" w:author="Katariina Kärsten - JUSTDIGI" w:date="2025-12-12T10:51:00Z" w16du:dateUtc="2025-12-12T08:51:00Z">
        <w:r w:rsidR="008B34D1">
          <w:rPr>
            <w:bCs/>
            <w:szCs w:val="24"/>
          </w:rPr>
          <w:t>3</w:t>
        </w:r>
      </w:ins>
      <w:ins w:id="65" w:author="Katariina Kärsten - JUSTDIGI" w:date="2025-12-12T10:47:00Z" w16du:dateUtc="2025-12-12T08:47:00Z">
        <w:r w:rsidR="00B41A1C">
          <w:rPr>
            <w:bCs/>
            <w:szCs w:val="24"/>
          </w:rPr>
          <w:t xml:space="preserve"> järgmises sõnastuses: </w:t>
        </w:r>
      </w:ins>
    </w:p>
    <w:p w14:paraId="68310161" w14:textId="77777777" w:rsidR="00B41A1C" w:rsidRPr="00B41A1C" w:rsidRDefault="00B41A1C" w:rsidP="00BD17A0">
      <w:pPr>
        <w:spacing w:after="0" w:line="240" w:lineRule="auto"/>
        <w:rPr>
          <w:bCs/>
          <w:szCs w:val="24"/>
        </w:rPr>
      </w:pPr>
    </w:p>
    <w:p w14:paraId="555C1F51" w14:textId="670E09DC" w:rsidR="00BD17A0" w:rsidRPr="00F62B57" w:rsidRDefault="008349F2" w:rsidP="00BD17A0">
      <w:ins w:id="66" w:author="Katariina Kärsten - JUSTDIGI" w:date="2025-12-12T10:50:00Z" w16du:dateUtc="2025-12-12T08:50:00Z">
        <w:r>
          <w:t>„</w:t>
        </w:r>
      </w:ins>
      <w:r w:rsidR="00BD17A0" w:rsidRPr="009077C4">
        <w:t>(</w:t>
      </w:r>
      <w:ins w:id="67" w:author="Katariina Kärsten - JUSTDIGI" w:date="2025-12-12T10:46:00Z" w16du:dateUtc="2025-12-12T08:46:00Z">
        <w:r w:rsidR="00B86AEF">
          <w:t>3</w:t>
        </w:r>
      </w:ins>
      <w:r w:rsidR="00BD17A0" w:rsidRPr="009077C4">
        <w:t xml:space="preserve">1) </w:t>
      </w:r>
      <w:commentRangeStart w:id="68"/>
      <w:r w:rsidR="00BD17A0" w:rsidRPr="009077C4">
        <w:t xml:space="preserve">Käesoleva seaduse </w:t>
      </w:r>
      <w:commentRangeEnd w:id="68"/>
      <w:r w:rsidR="00070195">
        <w:rPr>
          <w:rStyle w:val="Kommentaariviide"/>
        </w:rPr>
        <w:commentReference w:id="68"/>
      </w:r>
      <w:r w:rsidR="00BD17A0" w:rsidRPr="009077C4">
        <w:t>§ 59</w:t>
      </w:r>
      <w:r w:rsidR="00BD17A0" w:rsidRPr="009077C4">
        <w:rPr>
          <w:vertAlign w:val="superscript"/>
        </w:rPr>
        <w:t>2</w:t>
      </w:r>
      <w:r w:rsidR="00BD17A0" w:rsidRPr="009077C4">
        <w:t> lõikes 4</w:t>
      </w:r>
      <w:r w:rsidR="009077C4" w:rsidRPr="009077C4">
        <w:rPr>
          <w:vertAlign w:val="superscript"/>
        </w:rPr>
        <w:t>1</w:t>
      </w:r>
      <w:r w:rsidR="00BD17A0" w:rsidRPr="009077C4">
        <w:t xml:space="preserve"> nimetatud vähendamismäära rakendatakse tagasiulatuvalt 2026. aasta 1. jaanuarist.</w:t>
      </w:r>
    </w:p>
    <w:p w14:paraId="1E4BB078" w14:textId="77777777" w:rsidR="009077C4" w:rsidRPr="009077C4" w:rsidRDefault="009077C4" w:rsidP="00BD17A0"/>
    <w:p w14:paraId="7EC03E5D" w14:textId="0F291280" w:rsidR="009077C4" w:rsidRPr="009077C4" w:rsidRDefault="009077C4" w:rsidP="009077C4">
      <w:r w:rsidRPr="009077C4">
        <w:t>(</w:t>
      </w:r>
      <w:ins w:id="69" w:author="Katariina Kärsten - JUSTDIGI" w:date="2025-12-12T10:48:00Z" w16du:dateUtc="2025-12-12T08:48:00Z">
        <w:r w:rsidR="00B41A1C">
          <w:t>3</w:t>
        </w:r>
      </w:ins>
      <w:r w:rsidRPr="009077C4">
        <w:t xml:space="preserve">2) </w:t>
      </w:r>
      <w:ins w:id="70" w:author="Katariina Kärsten - JUSTDIGI" w:date="2025-12-12T10:48:00Z" w16du:dateUtc="2025-12-12T08:48:00Z">
        <w:r w:rsidR="007557F6" w:rsidRPr="009077C4">
          <w:t>Käesoleva seaduse § 59</w:t>
        </w:r>
        <w:r w:rsidR="007557F6" w:rsidRPr="009077C4">
          <w:rPr>
            <w:vertAlign w:val="superscript"/>
          </w:rPr>
          <w:t>2</w:t>
        </w:r>
        <w:r w:rsidR="007557F6" w:rsidRPr="009077C4">
          <w:t> </w:t>
        </w:r>
      </w:ins>
      <w:commentRangeStart w:id="71"/>
      <w:del w:id="72" w:author="Katariina Kärsten - JUSTDIGI" w:date="2025-12-12T10:48:00Z" w16du:dateUtc="2025-12-12T08:48:00Z">
        <w:r w:rsidRPr="009077C4" w:rsidDel="007557F6">
          <w:delText xml:space="preserve">Käesoleva paragrahvi </w:delText>
        </w:r>
      </w:del>
      <w:r w:rsidRPr="009077C4">
        <w:t>lõikes 4</w:t>
      </w:r>
      <w:r w:rsidRPr="009077C4">
        <w:rPr>
          <w:vertAlign w:val="superscript"/>
        </w:rPr>
        <w:t>1</w:t>
      </w:r>
      <w:r w:rsidRPr="009077C4">
        <w:t xml:space="preserve"> </w:t>
      </w:r>
      <w:commentRangeEnd w:id="71"/>
      <w:r w:rsidR="003D7C91">
        <w:rPr>
          <w:rStyle w:val="Kommentaariviide"/>
        </w:rPr>
        <w:commentReference w:id="71"/>
      </w:r>
      <w:r w:rsidRPr="009077C4">
        <w:t xml:space="preserve">nimetatud vähendamismäära rakendamist saab taotleda alates </w:t>
      </w:r>
      <w:ins w:id="73" w:author="Katariina Kärsten - JUSTDIGI" w:date="2025-12-12T10:49:00Z" w16du:dateUtc="2025-12-12T08:49:00Z">
        <w:r w:rsidR="004B7F09">
          <w:t xml:space="preserve">sama paragrahvi </w:t>
        </w:r>
      </w:ins>
      <w:r w:rsidRPr="009077C4">
        <w:t>lõike 4</w:t>
      </w:r>
      <w:r w:rsidRPr="009077C4">
        <w:rPr>
          <w:vertAlign w:val="superscript"/>
        </w:rPr>
        <w:t>9</w:t>
      </w:r>
      <w:r w:rsidRPr="009077C4">
        <w:t xml:space="preserve"> kohase otsuse tegemisele järgnevast kuust nii, et taotleja maksmisele kuuluvat igakuist taastuvenergia tasu vähendatakse samas ulatuses. </w:t>
      </w:r>
    </w:p>
    <w:p w14:paraId="30256F9F" w14:textId="77777777" w:rsidR="009077C4" w:rsidRPr="009077C4" w:rsidRDefault="009077C4" w:rsidP="009077C4">
      <w:pPr>
        <w:ind w:left="0" w:firstLine="0"/>
      </w:pPr>
    </w:p>
    <w:p w14:paraId="2737E7BA" w14:textId="78FD75CE" w:rsidR="009077C4" w:rsidRPr="009077C4" w:rsidRDefault="009077C4" w:rsidP="009077C4">
      <w:r w:rsidRPr="009077C4">
        <w:t>(</w:t>
      </w:r>
      <w:ins w:id="74" w:author="Katariina Kärsten - JUSTDIGI" w:date="2025-12-12T10:50:00Z" w16du:dateUtc="2025-12-12T08:50:00Z">
        <w:r w:rsidR="008349F2">
          <w:t>3</w:t>
        </w:r>
      </w:ins>
      <w:r w:rsidRPr="009077C4">
        <w:t xml:space="preserve">3) Perioodil 1. jaanuar 2026 kuni </w:t>
      </w:r>
      <w:commentRangeStart w:id="75"/>
      <w:r w:rsidRPr="009077C4">
        <w:t xml:space="preserve">käesoleva </w:t>
      </w:r>
      <w:ins w:id="76" w:author="Katariina Kärsten - JUSTDIGI" w:date="2025-12-12T10:49:00Z" w16du:dateUtc="2025-12-12T08:49:00Z">
        <w:r w:rsidR="004B7F09">
          <w:t xml:space="preserve">seaduse </w:t>
        </w:r>
      </w:ins>
      <w:r w:rsidRPr="009077C4">
        <w:t xml:space="preserve">paragrahvi </w:t>
      </w:r>
      <w:ins w:id="77" w:author="Katariina Kärsten - JUSTDIGI" w:date="2025-12-12T10:49:00Z" w16du:dateUtc="2025-12-12T08:49:00Z">
        <w:r w:rsidR="004B7F09" w:rsidRPr="009077C4">
          <w:t>§ 59</w:t>
        </w:r>
        <w:r w:rsidR="004B7F09" w:rsidRPr="009077C4">
          <w:rPr>
            <w:vertAlign w:val="superscript"/>
          </w:rPr>
          <w:t>2</w:t>
        </w:r>
        <w:r w:rsidR="004B7F09" w:rsidRPr="009077C4">
          <w:t> </w:t>
        </w:r>
      </w:ins>
      <w:r w:rsidRPr="009077C4">
        <w:t>lõike 4</w:t>
      </w:r>
      <w:r w:rsidRPr="009077C4">
        <w:rPr>
          <w:vertAlign w:val="superscript"/>
        </w:rPr>
        <w:t>9</w:t>
      </w:r>
      <w:r w:rsidRPr="009077C4">
        <w:t xml:space="preserve"> </w:t>
      </w:r>
      <w:commentRangeEnd w:id="75"/>
      <w:r w:rsidR="0018598B">
        <w:rPr>
          <w:rStyle w:val="Kommentaariviide"/>
        </w:rPr>
        <w:commentReference w:id="75"/>
      </w:r>
      <w:r w:rsidRPr="009077C4">
        <w:t xml:space="preserve">kohase otsuse tegemiseni võib </w:t>
      </w:r>
      <w:del w:id="78" w:author="Katariina Kärsten - JUSTDIGI" w:date="2025-12-12T10:50:00Z" w16du:dateUtc="2025-12-12T08:50:00Z">
        <w:r w:rsidRPr="009077C4" w:rsidDel="008349F2">
          <w:delText xml:space="preserve">käesoleva </w:delText>
        </w:r>
      </w:del>
      <w:ins w:id="79" w:author="Katariina Kärsten - JUSTDIGI" w:date="2025-12-12T10:50:00Z" w16du:dateUtc="2025-12-12T08:50:00Z">
        <w:r w:rsidR="008349F2">
          <w:t xml:space="preserve">sama </w:t>
        </w:r>
      </w:ins>
      <w:r w:rsidRPr="009077C4">
        <w:t>paragrahvi lõikes 4</w:t>
      </w:r>
      <w:r w:rsidRPr="009077C4">
        <w:rPr>
          <w:vertAlign w:val="superscript"/>
        </w:rPr>
        <w:t>1</w:t>
      </w:r>
      <w:r w:rsidRPr="009077C4">
        <w:t xml:space="preserve"> nimetatud vähendamismäära rakendamist </w:t>
      </w:r>
      <w:del w:id="80" w:author="Moonika Kuusk - JUSTDIGI" w:date="2025-12-11T15:35:00Z" w16du:dateUtc="2025-12-11T13:35:00Z">
        <w:r w:rsidRPr="009077C4" w:rsidDel="009E63F1">
          <w:delText xml:space="preserve"> </w:delText>
        </w:r>
      </w:del>
      <w:r w:rsidRPr="009077C4">
        <w:t>taotleda tagasiulatuvalt ühekordse tagasimaksena selle perioodi jooksul tarbitud elektrienergia tarbimismahu eest.</w:t>
      </w:r>
      <w:ins w:id="81" w:author="Katariina Kärsten - JUSTDIGI" w:date="2025-12-12T10:51:00Z" w16du:dateUtc="2025-12-12T08:51:00Z">
        <w:r w:rsidR="008B34D1">
          <w:t>“,</w:t>
        </w:r>
      </w:ins>
      <w:r w:rsidRPr="009077C4">
        <w:t xml:space="preserve">  </w:t>
      </w:r>
    </w:p>
    <w:p w14:paraId="3C55F76C" w14:textId="77777777" w:rsidR="00BD17A0" w:rsidRPr="009077C4" w:rsidRDefault="00BD17A0" w:rsidP="009077C4">
      <w:pPr>
        <w:ind w:left="0" w:firstLine="0"/>
      </w:pPr>
    </w:p>
    <w:p w14:paraId="4901C233" w14:textId="6B7AF1CD" w:rsidR="00BD17A0" w:rsidRPr="00A86CAE" w:rsidDel="008B34D1" w:rsidRDefault="00BD17A0" w:rsidP="00BD17A0">
      <w:pPr>
        <w:rPr>
          <w:del w:id="82" w:author="Katariina Kärsten - JUSTDIGI" w:date="2025-12-12T10:51:00Z" w16du:dateUtc="2025-12-12T08:51:00Z"/>
          <w:color w:val="auto"/>
        </w:rPr>
      </w:pPr>
      <w:del w:id="83" w:author="Katariina Kärsten - JUSTDIGI" w:date="2025-12-12T10:51:00Z" w16du:dateUtc="2025-12-12T08:51:00Z">
        <w:r w:rsidRPr="009077C4" w:rsidDel="008B34D1">
          <w:delText>(</w:delText>
        </w:r>
        <w:r w:rsidR="009077C4" w:rsidDel="008B34D1">
          <w:delText>4</w:delText>
        </w:r>
        <w:r w:rsidRPr="009077C4" w:rsidDel="008B34D1">
          <w:delText xml:space="preserve">) </w:delText>
        </w:r>
        <w:commentRangeStart w:id="84"/>
        <w:r w:rsidRPr="009077C4" w:rsidDel="008B34D1">
          <w:delText>Käesolevat seadust</w:delText>
        </w:r>
        <w:commentRangeEnd w:id="84"/>
        <w:r w:rsidR="00A33381" w:rsidDel="008B34D1">
          <w:rPr>
            <w:rStyle w:val="Kommentaariviide"/>
          </w:rPr>
          <w:commentReference w:id="84"/>
        </w:r>
        <w:r w:rsidRPr="009077C4" w:rsidDel="008B34D1">
          <w:delText xml:space="preserve"> rakendatakse </w:delText>
        </w:r>
        <w:commentRangeStart w:id="85"/>
        <w:r w:rsidRPr="009077C4" w:rsidDel="008B34D1">
          <w:delText>üksnes pärast riigiabiloa saamist Euroopa Komisjonilt</w:delText>
        </w:r>
      </w:del>
      <w:commentRangeEnd w:id="85"/>
      <w:r w:rsidR="002160D6">
        <w:rPr>
          <w:rStyle w:val="Kommentaariviide"/>
        </w:rPr>
        <w:commentReference w:id="85"/>
      </w:r>
      <w:del w:id="86" w:author="Katariina Kärsten - JUSTDIGI" w:date="2025-12-12T10:51:00Z" w16du:dateUtc="2025-12-12T08:51:00Z">
        <w:r w:rsidRPr="009077C4" w:rsidDel="008B34D1">
          <w:delText>.</w:delText>
        </w:r>
      </w:del>
    </w:p>
    <w:p w14:paraId="638401CE" w14:textId="77777777" w:rsidR="00BD17A0" w:rsidRPr="00A86CAE" w:rsidRDefault="00BD17A0" w:rsidP="00BD17A0">
      <w:pPr>
        <w:spacing w:after="0" w:line="240" w:lineRule="auto"/>
        <w:rPr>
          <w:b/>
          <w:szCs w:val="24"/>
        </w:rPr>
      </w:pPr>
    </w:p>
    <w:p w14:paraId="3BEA89A0" w14:textId="77777777" w:rsidR="00610039" w:rsidRPr="00674F1E" w:rsidRDefault="00610039" w:rsidP="00610039">
      <w:pPr>
        <w:spacing w:after="0" w:line="240" w:lineRule="auto"/>
        <w:rPr>
          <w:szCs w:val="24"/>
        </w:rPr>
      </w:pPr>
    </w:p>
    <w:p w14:paraId="2FAE85EF" w14:textId="77777777" w:rsidR="00610039" w:rsidRPr="00674F1E" w:rsidRDefault="00610039" w:rsidP="00610039">
      <w:pPr>
        <w:spacing w:after="0" w:line="240" w:lineRule="auto"/>
        <w:rPr>
          <w:szCs w:val="24"/>
        </w:rPr>
      </w:pPr>
      <w:r w:rsidRPr="00674F1E">
        <w:rPr>
          <w:szCs w:val="24"/>
        </w:rPr>
        <w:t xml:space="preserve">Lauri </w:t>
      </w:r>
      <w:proofErr w:type="spellStart"/>
      <w:r w:rsidRPr="00674F1E">
        <w:rPr>
          <w:szCs w:val="24"/>
        </w:rPr>
        <w:t>Hussar</w:t>
      </w:r>
      <w:proofErr w:type="spellEnd"/>
    </w:p>
    <w:p w14:paraId="5554EE40" w14:textId="77777777" w:rsidR="00610039" w:rsidRDefault="00610039" w:rsidP="00610039">
      <w:pPr>
        <w:spacing w:after="0" w:line="240" w:lineRule="auto"/>
        <w:rPr>
          <w:szCs w:val="24"/>
        </w:rPr>
      </w:pPr>
      <w:r w:rsidRPr="00674F1E">
        <w:rPr>
          <w:szCs w:val="24"/>
        </w:rPr>
        <w:t>Riigikogu esimees</w:t>
      </w:r>
    </w:p>
    <w:p w14:paraId="3644F194" w14:textId="77777777" w:rsidR="00610039" w:rsidRPr="00674F1E" w:rsidRDefault="00610039" w:rsidP="00610039">
      <w:pPr>
        <w:spacing w:after="0" w:line="240" w:lineRule="auto"/>
        <w:rPr>
          <w:szCs w:val="24"/>
        </w:rPr>
      </w:pPr>
    </w:p>
    <w:p w14:paraId="0DF49CED" w14:textId="77777777" w:rsidR="00610039" w:rsidRDefault="00610039" w:rsidP="00610039">
      <w:pPr>
        <w:spacing w:after="0" w:line="240" w:lineRule="auto"/>
        <w:rPr>
          <w:szCs w:val="24"/>
        </w:rPr>
      </w:pPr>
      <w:r w:rsidRPr="00674F1E">
        <w:rPr>
          <w:szCs w:val="24"/>
        </w:rPr>
        <w:t>Tallinn, …. ……. 2025</w:t>
      </w:r>
    </w:p>
    <w:p w14:paraId="7C34E19F" w14:textId="77777777" w:rsidR="00610039" w:rsidRPr="00674F1E" w:rsidRDefault="00610039" w:rsidP="00610039">
      <w:pPr>
        <w:spacing w:after="0" w:line="240" w:lineRule="auto"/>
        <w:rPr>
          <w:szCs w:val="24"/>
        </w:rPr>
      </w:pPr>
      <w:r w:rsidRPr="00674F1E">
        <w:rPr>
          <w:szCs w:val="24"/>
        </w:rPr>
        <w:t>___________________________________________________________________________ </w:t>
      </w:r>
    </w:p>
    <w:p w14:paraId="13C09371" w14:textId="77777777" w:rsidR="00610039" w:rsidRPr="00674F1E" w:rsidRDefault="00610039" w:rsidP="00610039">
      <w:pPr>
        <w:spacing w:after="0" w:line="240" w:lineRule="auto"/>
        <w:rPr>
          <w:szCs w:val="24"/>
        </w:rPr>
      </w:pPr>
      <w:r w:rsidRPr="00674F1E">
        <w:rPr>
          <w:szCs w:val="24"/>
        </w:rPr>
        <w:t>Algatab Vabariigi Valitsus</w:t>
      </w:r>
    </w:p>
    <w:p w14:paraId="5DE50122" w14:textId="77777777" w:rsidR="00610039" w:rsidRPr="00674F1E" w:rsidRDefault="00610039" w:rsidP="00610039">
      <w:pPr>
        <w:spacing w:after="0" w:line="240" w:lineRule="auto"/>
        <w:rPr>
          <w:szCs w:val="24"/>
        </w:rPr>
      </w:pPr>
      <w:r w:rsidRPr="00674F1E">
        <w:rPr>
          <w:szCs w:val="24"/>
        </w:rPr>
        <w:t>Tallinn, …. ……. 2025</w:t>
      </w:r>
    </w:p>
    <w:p w14:paraId="0DF0417F" w14:textId="77777777" w:rsidR="00666DB6" w:rsidRDefault="00666DB6" w:rsidP="00666DB6">
      <w:pPr>
        <w:spacing w:after="0" w:line="240" w:lineRule="auto"/>
        <w:rPr>
          <w:bCs/>
          <w:szCs w:val="32"/>
        </w:rPr>
      </w:pPr>
    </w:p>
    <w:p w14:paraId="780AA145" w14:textId="550D5790" w:rsidR="00666DB6" w:rsidRPr="00666DB6" w:rsidRDefault="00666DB6" w:rsidP="000907EF">
      <w:pPr>
        <w:spacing w:after="0" w:line="240" w:lineRule="auto"/>
        <w:ind w:left="0" w:firstLine="0"/>
        <w:rPr>
          <w:b/>
          <w:bCs/>
        </w:rPr>
      </w:pPr>
    </w:p>
    <w:sectPr w:rsidR="00666DB6" w:rsidRPr="00666DB6" w:rsidSect="004F2590">
      <w:footerReference w:type="default" r:id="rId18"/>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Moonika Kuusk - JUSTDIGI" w:date="2025-12-11T10:45:00Z" w:initials="MK">
    <w:p w14:paraId="51486F42" w14:textId="77777777" w:rsidR="00CE6D38" w:rsidRDefault="00CE6D38" w:rsidP="00CE6D38">
      <w:pPr>
        <w:pStyle w:val="Kommentaaritekst"/>
        <w:ind w:left="0" w:firstLine="0"/>
        <w:jc w:val="left"/>
      </w:pPr>
      <w:r>
        <w:rPr>
          <w:rStyle w:val="Kommentaariviide"/>
        </w:rPr>
        <w:annotationRef/>
      </w:r>
      <w:r>
        <w:t>Mis liitu nendes kahes punktis mõeldakse?</w:t>
      </w:r>
    </w:p>
  </w:comment>
  <w:comment w:id="3" w:author="Katariina Kärsten - JUSTDIGI" w:date="2025-12-12T10:18:00Z" w:initials="KK">
    <w:p w14:paraId="22F8B910" w14:textId="77777777" w:rsidR="00C25C56" w:rsidRDefault="00C25C56" w:rsidP="00C25C56">
      <w:pPr>
        <w:pStyle w:val="Kommentaaritekst"/>
        <w:ind w:left="0" w:firstLine="0"/>
        <w:jc w:val="left"/>
      </w:pPr>
      <w:r>
        <w:rPr>
          <w:rStyle w:val="Kommentaariviide"/>
        </w:rPr>
        <w:annotationRef/>
      </w:r>
      <w:r>
        <w:t>Euroopa Liidu? See tuleb välja kirjutada.</w:t>
      </w:r>
    </w:p>
  </w:comment>
  <w:comment w:id="4" w:author="Katariina Kärsten - JUSTDIGI" w:date="2025-12-12T10:18:00Z" w:initials="KK">
    <w:p w14:paraId="471DDB77" w14:textId="77777777" w:rsidR="00334E6E" w:rsidRDefault="00334E6E" w:rsidP="00334E6E">
      <w:pPr>
        <w:pStyle w:val="Kommentaaritekst"/>
        <w:ind w:left="0" w:firstLine="0"/>
        <w:jc w:val="left"/>
      </w:pPr>
      <w:r>
        <w:rPr>
          <w:rStyle w:val="Kommentaariviide"/>
        </w:rPr>
        <w:annotationRef/>
      </w:r>
      <w:r>
        <w:t xml:space="preserve">Euroopa Liidu? </w:t>
      </w:r>
    </w:p>
  </w:comment>
  <w:comment w:id="5" w:author="Katariina Kärsten - JUSTDIGI" w:date="2025-12-12T10:26:00Z" w:initials="KK">
    <w:p w14:paraId="404F2679" w14:textId="77777777" w:rsidR="002B5A97" w:rsidRDefault="002B5A97" w:rsidP="002B5A97">
      <w:pPr>
        <w:pStyle w:val="Kommentaaritekst"/>
        <w:ind w:left="0" w:firstLine="0"/>
        <w:jc w:val="left"/>
      </w:pPr>
      <w:r>
        <w:rPr>
          <w:rStyle w:val="Kommentaariviide"/>
        </w:rPr>
        <w:annotationRef/>
      </w:r>
      <w:r>
        <w:t xml:space="preserve">Arvud 1-10 kirjutame õigusakti tekstis reeglina välja sõnaga, alates 11-st numbritega. </w:t>
      </w:r>
    </w:p>
  </w:comment>
  <w:comment w:id="12" w:author="Katariina Kärsten - JUSTDIGI" w:date="2025-12-12T10:24:00Z" w:initials="KK">
    <w:p w14:paraId="63590B10" w14:textId="05404056" w:rsidR="005F6141" w:rsidRDefault="005F6141" w:rsidP="005F6141">
      <w:pPr>
        <w:pStyle w:val="Kommentaaritekst"/>
        <w:ind w:left="0" w:firstLine="0"/>
        <w:jc w:val="left"/>
      </w:pPr>
      <w:r>
        <w:rPr>
          <w:rStyle w:val="Kommentaariviide"/>
        </w:rPr>
        <w:annotationRef/>
      </w:r>
      <w:r>
        <w:t xml:space="preserve">Euroopa Liidu? </w:t>
      </w:r>
    </w:p>
  </w:comment>
  <w:comment w:id="15" w:author="Katariina Kärsten - JUSTDIGI" w:date="2025-12-12T10:24:00Z" w:initials="KK">
    <w:p w14:paraId="03378A39" w14:textId="77777777" w:rsidR="001B3330" w:rsidRDefault="001B3330" w:rsidP="001B3330">
      <w:pPr>
        <w:pStyle w:val="Kommentaaritekst"/>
        <w:ind w:left="0" w:firstLine="0"/>
        <w:jc w:val="left"/>
      </w:pPr>
      <w:r>
        <w:rPr>
          <w:rStyle w:val="Kommentaariviide"/>
        </w:rPr>
        <w:annotationRef/>
      </w:r>
      <w:r>
        <w:t xml:space="preserve">Euroopa Liidu? </w:t>
      </w:r>
    </w:p>
  </w:comment>
  <w:comment w:id="39" w:author="Katariina Kärsten - JUSTDIGI" w:date="2025-12-12T10:58:00Z" w:initials="KK">
    <w:p w14:paraId="69B9848F" w14:textId="77777777" w:rsidR="00515A4C" w:rsidRDefault="00515A4C" w:rsidP="00515A4C">
      <w:pPr>
        <w:pStyle w:val="Kommentaaritekst"/>
        <w:ind w:left="0" w:firstLine="0"/>
        <w:jc w:val="left"/>
      </w:pPr>
      <w:r>
        <w:rPr>
          <w:rStyle w:val="Kommentaariviide"/>
        </w:rPr>
        <w:annotationRef/>
      </w:r>
      <w:r>
        <w:t xml:space="preserve">Kui on soov sõnaselgelt välja tuua, et vähendamismäära ei tohi rakendada enne, kui Euroopa Komisjon on sellise loa andnud, siis palume kaaluda see norm siin eraldi lausena selliselt ka tuua (sarnaselt I ringi sõnastusega). Vt ka märkust § 3 lg 4 juures. </w:t>
      </w:r>
    </w:p>
  </w:comment>
  <w:comment w:id="53" w:author="Katariina Kärsten - JUSTDIGI" w:date="2025-12-12T10:40:00Z" w:initials="KK">
    <w:p w14:paraId="25EF6868" w14:textId="44549FD1" w:rsidR="00DE6D18" w:rsidRDefault="00DE6D18" w:rsidP="00DE6D18">
      <w:pPr>
        <w:pStyle w:val="Kommentaaritekst"/>
        <w:ind w:left="0" w:firstLine="0"/>
        <w:jc w:val="left"/>
      </w:pPr>
      <w:r>
        <w:rPr>
          <w:rStyle w:val="Kommentaariviide"/>
        </w:rPr>
        <w:annotationRef/>
      </w:r>
      <w:r>
        <w:t xml:space="preserve">Tagastama? </w:t>
      </w:r>
    </w:p>
  </w:comment>
  <w:comment w:id="59" w:author="Katariina Kärsten - JUSTDIGI" w:date="2025-12-12T10:45:00Z" w:initials="KK">
    <w:p w14:paraId="5A8B22A2" w14:textId="77777777" w:rsidR="00152C9B" w:rsidRDefault="00B86AEF" w:rsidP="00152C9B">
      <w:pPr>
        <w:pStyle w:val="Kommentaaritekst"/>
        <w:ind w:left="0" w:firstLine="0"/>
        <w:jc w:val="left"/>
      </w:pPr>
      <w:r>
        <w:rPr>
          <w:rStyle w:val="Kommentaariviide"/>
        </w:rPr>
        <w:annotationRef/>
      </w:r>
      <w:r w:rsidR="00152C9B">
        <w:t xml:space="preserve">Need sätted tuleb lisada ELTS teksti, st esitada § 1 muutmispunktidena. Sobiv koht on ELTS § 111-3 lg 31 ja järgmised. Palun tõsta järgnevad sätted § 1 lõppu. </w:t>
      </w:r>
    </w:p>
    <w:p w14:paraId="73082B1E" w14:textId="77777777" w:rsidR="00152C9B" w:rsidRDefault="00152C9B" w:rsidP="00152C9B">
      <w:pPr>
        <w:pStyle w:val="Kommentaaritekst"/>
        <w:ind w:left="0" w:firstLine="0"/>
        <w:jc w:val="left"/>
      </w:pPr>
      <w:r>
        <w:t xml:space="preserve">Samuti palun kontrollida, et teiste samal ajal menetluses olevate ELTS muudatustega ei tekiks numeratsiooni kattuvusi rakendussätete lisamisel. </w:t>
      </w:r>
    </w:p>
  </w:comment>
  <w:comment w:id="68" w:author="Moonika Kuusk - JUSTDIGI" w:date="2025-12-11T14:58:00Z" w:initials="MK">
    <w:p w14:paraId="6E8553B8" w14:textId="2BE630FF" w:rsidR="00070195" w:rsidRDefault="00070195" w:rsidP="00070195">
      <w:pPr>
        <w:pStyle w:val="Kommentaaritekst"/>
        <w:ind w:left="0" w:firstLine="0"/>
        <w:jc w:val="left"/>
      </w:pPr>
      <w:r>
        <w:rPr>
          <w:rStyle w:val="Kommentaariviide"/>
        </w:rPr>
        <w:annotationRef/>
      </w:r>
      <w:r>
        <w:t>Millise seaduse?</w:t>
      </w:r>
    </w:p>
  </w:comment>
  <w:comment w:id="71" w:author="Moonika Kuusk - JUSTDIGI" w:date="2025-12-11T14:59:00Z" w:initials="MK">
    <w:p w14:paraId="7AEE28D3" w14:textId="77777777" w:rsidR="003D7C91" w:rsidRDefault="003D7C91" w:rsidP="003D7C91">
      <w:pPr>
        <w:pStyle w:val="Kommentaaritekst"/>
        <w:ind w:left="0" w:firstLine="0"/>
        <w:jc w:val="left"/>
      </w:pPr>
      <w:r>
        <w:rPr>
          <w:rStyle w:val="Kommentaariviide"/>
        </w:rPr>
        <w:annotationRef/>
      </w:r>
      <w:r>
        <w:t>See tundub vale viide olevat.</w:t>
      </w:r>
    </w:p>
  </w:comment>
  <w:comment w:id="75" w:author="Moonika Kuusk - JUSTDIGI" w:date="2025-12-11T15:00:00Z" w:initials="MK">
    <w:p w14:paraId="3A790561" w14:textId="77777777" w:rsidR="0018598B" w:rsidRDefault="0018598B" w:rsidP="0018598B">
      <w:pPr>
        <w:pStyle w:val="Kommentaaritekst"/>
        <w:ind w:left="0" w:firstLine="0"/>
        <w:jc w:val="left"/>
      </w:pPr>
      <w:r>
        <w:rPr>
          <w:rStyle w:val="Kommentaariviide"/>
        </w:rPr>
        <w:annotationRef/>
      </w:r>
      <w:r>
        <w:t>Ka see tundub vale viide olevat.</w:t>
      </w:r>
    </w:p>
  </w:comment>
  <w:comment w:id="84" w:author="Moonika Kuusk - JUSTDIGI" w:date="2025-12-11T15:36:00Z" w:initials="MK">
    <w:p w14:paraId="749A67BB" w14:textId="77777777" w:rsidR="00A33381" w:rsidRDefault="00A33381" w:rsidP="00A33381">
      <w:pPr>
        <w:pStyle w:val="Kommentaaritekst"/>
        <w:ind w:left="0" w:firstLine="0"/>
        <w:jc w:val="left"/>
      </w:pPr>
      <w:r>
        <w:rPr>
          <w:rStyle w:val="Kommentaariviide"/>
        </w:rPr>
        <w:annotationRef/>
      </w:r>
      <w:r>
        <w:t>Millist seadust?</w:t>
      </w:r>
    </w:p>
  </w:comment>
  <w:comment w:id="85" w:author="Katariina Kärsten - JUSTDIGI" w:date="2025-12-12T10:55:00Z" w:initials="KK">
    <w:p w14:paraId="58AD2A5B" w14:textId="77777777" w:rsidR="002160D6" w:rsidRDefault="002160D6" w:rsidP="002160D6">
      <w:pPr>
        <w:pStyle w:val="Kommentaaritekst"/>
        <w:ind w:left="0" w:firstLine="0"/>
        <w:jc w:val="left"/>
      </w:pPr>
      <w:r>
        <w:rPr>
          <w:rStyle w:val="Kommentaariviide"/>
        </w:rPr>
        <w:annotationRef/>
      </w:r>
      <w:r>
        <w:t xml:space="preserve">See säte ei ole olemuslikult rakendussäte (s.o ajutine või üleminekut reguleeriv säte, vaid seda tingimust peab täitma kogu aeg. Seepärast tuleb see esitada ELTS põhitekstis, mitte rakendussättes. Lõikes 4-7 on sama mõte juba öeldud. Plun kaaluda lg 4-7 ümbersõnastamist, vt märkust lg 4-7 juures.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486F42" w15:done="0"/>
  <w15:commentEx w15:paraId="22F8B910" w15:paraIdParent="51486F42" w15:done="0"/>
  <w15:commentEx w15:paraId="471DDB77" w15:done="0"/>
  <w15:commentEx w15:paraId="404F2679" w15:done="0"/>
  <w15:commentEx w15:paraId="63590B10" w15:done="0"/>
  <w15:commentEx w15:paraId="03378A39" w15:done="0"/>
  <w15:commentEx w15:paraId="69B9848F" w15:done="0"/>
  <w15:commentEx w15:paraId="25EF6868" w15:done="0"/>
  <w15:commentEx w15:paraId="73082B1E" w15:done="0"/>
  <w15:commentEx w15:paraId="6E8553B8" w15:done="0"/>
  <w15:commentEx w15:paraId="7AEE28D3" w15:done="0"/>
  <w15:commentEx w15:paraId="3A790561" w15:done="0"/>
  <w15:commentEx w15:paraId="749A67BB" w15:done="0"/>
  <w15:commentEx w15:paraId="58AD2A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8C4952F" w16cex:dateUtc="2025-12-11T08:45:00Z"/>
  <w16cex:commentExtensible w16cex:durableId="08F36E6E" w16cex:dateUtc="2025-12-12T08:18:00Z"/>
  <w16cex:commentExtensible w16cex:durableId="60C62F58" w16cex:dateUtc="2025-12-12T08:18:00Z"/>
  <w16cex:commentExtensible w16cex:durableId="382F609B" w16cex:dateUtc="2025-12-12T08:26:00Z"/>
  <w16cex:commentExtensible w16cex:durableId="6FBE967A" w16cex:dateUtc="2025-12-12T08:24:00Z"/>
  <w16cex:commentExtensible w16cex:durableId="5B0C3222" w16cex:dateUtc="2025-12-12T08:24:00Z"/>
  <w16cex:commentExtensible w16cex:durableId="268513A0" w16cex:dateUtc="2025-12-12T08:58:00Z"/>
  <w16cex:commentExtensible w16cex:durableId="241CBD7F" w16cex:dateUtc="2025-12-12T08:40:00Z"/>
  <w16cex:commentExtensible w16cex:durableId="4A9393ED" w16cex:dateUtc="2025-12-12T08:45:00Z"/>
  <w16cex:commentExtensible w16cex:durableId="01A0AFFE" w16cex:dateUtc="2025-12-11T12:58:00Z"/>
  <w16cex:commentExtensible w16cex:durableId="6A3F795A" w16cex:dateUtc="2025-12-11T12:59:00Z"/>
  <w16cex:commentExtensible w16cex:durableId="7CD02344" w16cex:dateUtc="2025-12-11T13:00:00Z"/>
  <w16cex:commentExtensible w16cex:durableId="3DCD08C0" w16cex:dateUtc="2025-12-11T13:36:00Z"/>
  <w16cex:commentExtensible w16cex:durableId="28C34D40" w16cex:dateUtc="2025-12-12T08: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486F42" w16cid:durableId="08C4952F"/>
  <w16cid:commentId w16cid:paraId="22F8B910" w16cid:durableId="08F36E6E"/>
  <w16cid:commentId w16cid:paraId="471DDB77" w16cid:durableId="60C62F58"/>
  <w16cid:commentId w16cid:paraId="404F2679" w16cid:durableId="382F609B"/>
  <w16cid:commentId w16cid:paraId="63590B10" w16cid:durableId="6FBE967A"/>
  <w16cid:commentId w16cid:paraId="03378A39" w16cid:durableId="5B0C3222"/>
  <w16cid:commentId w16cid:paraId="69B9848F" w16cid:durableId="268513A0"/>
  <w16cid:commentId w16cid:paraId="25EF6868" w16cid:durableId="241CBD7F"/>
  <w16cid:commentId w16cid:paraId="73082B1E" w16cid:durableId="4A9393ED"/>
  <w16cid:commentId w16cid:paraId="6E8553B8" w16cid:durableId="01A0AFFE"/>
  <w16cid:commentId w16cid:paraId="7AEE28D3" w16cid:durableId="6A3F795A"/>
  <w16cid:commentId w16cid:paraId="3A790561" w16cid:durableId="7CD02344"/>
  <w16cid:commentId w16cid:paraId="749A67BB" w16cid:durableId="3DCD08C0"/>
  <w16cid:commentId w16cid:paraId="58AD2A5B" w16cid:durableId="28C34D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E8073" w14:textId="77777777" w:rsidR="008624E6" w:rsidRDefault="008624E6" w:rsidP="005C5B5C">
      <w:pPr>
        <w:spacing w:after="0" w:line="240" w:lineRule="auto"/>
      </w:pPr>
      <w:r>
        <w:separator/>
      </w:r>
    </w:p>
  </w:endnote>
  <w:endnote w:type="continuationSeparator" w:id="0">
    <w:p w14:paraId="78CDF5F1" w14:textId="77777777" w:rsidR="008624E6" w:rsidRDefault="008624E6" w:rsidP="005C5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6261181"/>
      <w:docPartObj>
        <w:docPartGallery w:val="Page Numbers (Bottom of Page)"/>
        <w:docPartUnique/>
      </w:docPartObj>
    </w:sdtPr>
    <w:sdtContent>
      <w:p w14:paraId="69AF0114" w14:textId="28992E94" w:rsidR="00610039" w:rsidRDefault="00610039">
        <w:pPr>
          <w:pStyle w:val="Jalus"/>
          <w:jc w:val="center"/>
        </w:pPr>
        <w:r>
          <w:fldChar w:fldCharType="begin"/>
        </w:r>
        <w:r>
          <w:instrText>PAGE   \* MERGEFORMAT</w:instrText>
        </w:r>
        <w:r>
          <w:fldChar w:fldCharType="separate"/>
        </w:r>
        <w:r>
          <w:t>2</w:t>
        </w:r>
        <w:r>
          <w:fldChar w:fldCharType="end"/>
        </w:r>
      </w:p>
    </w:sdtContent>
  </w:sdt>
  <w:p w14:paraId="7AE6FD9B" w14:textId="77777777" w:rsidR="00610039" w:rsidRDefault="0061003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EAB4A" w14:textId="77777777" w:rsidR="008624E6" w:rsidRDefault="008624E6" w:rsidP="005C5B5C">
      <w:pPr>
        <w:spacing w:after="0" w:line="240" w:lineRule="auto"/>
      </w:pPr>
      <w:r>
        <w:separator/>
      </w:r>
    </w:p>
  </w:footnote>
  <w:footnote w:type="continuationSeparator" w:id="0">
    <w:p w14:paraId="331D6065" w14:textId="77777777" w:rsidR="008624E6" w:rsidRDefault="008624E6" w:rsidP="005C5B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32CF9"/>
    <w:multiLevelType w:val="hybridMultilevel"/>
    <w:tmpl w:val="2CAC1FAC"/>
    <w:lvl w:ilvl="0" w:tplc="51246CCC">
      <w:start w:val="4"/>
      <w:numFmt w:val="decimal"/>
      <w:lvlText w:val="%1)"/>
      <w:lvlJc w:val="left"/>
      <w:pPr>
        <w:ind w:left="360" w:hanging="360"/>
      </w:pPr>
      <w:rPr>
        <w:rFonts w:hint="default"/>
      </w:rPr>
    </w:lvl>
    <w:lvl w:ilvl="1" w:tplc="04250019" w:tentative="1">
      <w:start w:val="1"/>
      <w:numFmt w:val="lowerLetter"/>
      <w:lvlText w:val="%2."/>
      <w:lvlJc w:val="left"/>
      <w:pPr>
        <w:ind w:left="1455" w:hanging="360"/>
      </w:pPr>
    </w:lvl>
    <w:lvl w:ilvl="2" w:tplc="0425001B" w:tentative="1">
      <w:start w:val="1"/>
      <w:numFmt w:val="lowerRoman"/>
      <w:lvlText w:val="%3."/>
      <w:lvlJc w:val="right"/>
      <w:pPr>
        <w:ind w:left="2175" w:hanging="180"/>
      </w:pPr>
    </w:lvl>
    <w:lvl w:ilvl="3" w:tplc="0425000F" w:tentative="1">
      <w:start w:val="1"/>
      <w:numFmt w:val="decimal"/>
      <w:lvlText w:val="%4."/>
      <w:lvlJc w:val="left"/>
      <w:pPr>
        <w:ind w:left="2895" w:hanging="360"/>
      </w:pPr>
    </w:lvl>
    <w:lvl w:ilvl="4" w:tplc="04250019" w:tentative="1">
      <w:start w:val="1"/>
      <w:numFmt w:val="lowerLetter"/>
      <w:lvlText w:val="%5."/>
      <w:lvlJc w:val="left"/>
      <w:pPr>
        <w:ind w:left="3615" w:hanging="360"/>
      </w:pPr>
    </w:lvl>
    <w:lvl w:ilvl="5" w:tplc="0425001B" w:tentative="1">
      <w:start w:val="1"/>
      <w:numFmt w:val="lowerRoman"/>
      <w:lvlText w:val="%6."/>
      <w:lvlJc w:val="right"/>
      <w:pPr>
        <w:ind w:left="4335" w:hanging="180"/>
      </w:pPr>
    </w:lvl>
    <w:lvl w:ilvl="6" w:tplc="0425000F" w:tentative="1">
      <w:start w:val="1"/>
      <w:numFmt w:val="decimal"/>
      <w:lvlText w:val="%7."/>
      <w:lvlJc w:val="left"/>
      <w:pPr>
        <w:ind w:left="5055" w:hanging="360"/>
      </w:pPr>
    </w:lvl>
    <w:lvl w:ilvl="7" w:tplc="04250019" w:tentative="1">
      <w:start w:val="1"/>
      <w:numFmt w:val="lowerLetter"/>
      <w:lvlText w:val="%8."/>
      <w:lvlJc w:val="left"/>
      <w:pPr>
        <w:ind w:left="5775" w:hanging="360"/>
      </w:pPr>
    </w:lvl>
    <w:lvl w:ilvl="8" w:tplc="0425001B" w:tentative="1">
      <w:start w:val="1"/>
      <w:numFmt w:val="lowerRoman"/>
      <w:lvlText w:val="%9."/>
      <w:lvlJc w:val="right"/>
      <w:pPr>
        <w:ind w:left="6495" w:hanging="180"/>
      </w:pPr>
    </w:lvl>
  </w:abstractNum>
  <w:abstractNum w:abstractNumId="1" w15:restartNumberingAfterBreak="0">
    <w:nsid w:val="1EC935CE"/>
    <w:multiLevelType w:val="hybridMultilevel"/>
    <w:tmpl w:val="D9A8B8DA"/>
    <w:lvl w:ilvl="0" w:tplc="18968CB4">
      <w:start w:val="1"/>
      <w:numFmt w:val="decimal"/>
      <w:lvlText w:val="%1)"/>
      <w:lvlJc w:val="left"/>
      <w:pPr>
        <w:ind w:left="1060" w:hanging="360"/>
      </w:pPr>
    </w:lvl>
    <w:lvl w:ilvl="1" w:tplc="4B989BDC">
      <w:start w:val="1"/>
      <w:numFmt w:val="decimal"/>
      <w:lvlText w:val="%2)"/>
      <w:lvlJc w:val="left"/>
      <w:pPr>
        <w:ind w:left="1060" w:hanging="360"/>
      </w:pPr>
    </w:lvl>
    <w:lvl w:ilvl="2" w:tplc="EA1CD0D8">
      <w:start w:val="1"/>
      <w:numFmt w:val="decimal"/>
      <w:lvlText w:val="%3)"/>
      <w:lvlJc w:val="left"/>
      <w:pPr>
        <w:ind w:left="1060" w:hanging="360"/>
      </w:pPr>
    </w:lvl>
    <w:lvl w:ilvl="3" w:tplc="A9802240">
      <w:start w:val="1"/>
      <w:numFmt w:val="decimal"/>
      <w:lvlText w:val="%4)"/>
      <w:lvlJc w:val="left"/>
      <w:pPr>
        <w:ind w:left="1060" w:hanging="360"/>
      </w:pPr>
    </w:lvl>
    <w:lvl w:ilvl="4" w:tplc="655CFB3E">
      <w:start w:val="1"/>
      <w:numFmt w:val="decimal"/>
      <w:lvlText w:val="%5)"/>
      <w:lvlJc w:val="left"/>
      <w:pPr>
        <w:ind w:left="1060" w:hanging="360"/>
      </w:pPr>
    </w:lvl>
    <w:lvl w:ilvl="5" w:tplc="1F685FBE">
      <w:start w:val="1"/>
      <w:numFmt w:val="decimal"/>
      <w:lvlText w:val="%6)"/>
      <w:lvlJc w:val="left"/>
      <w:pPr>
        <w:ind w:left="1060" w:hanging="360"/>
      </w:pPr>
    </w:lvl>
    <w:lvl w:ilvl="6" w:tplc="6BE6ED70">
      <w:start w:val="1"/>
      <w:numFmt w:val="decimal"/>
      <w:lvlText w:val="%7)"/>
      <w:lvlJc w:val="left"/>
      <w:pPr>
        <w:ind w:left="1060" w:hanging="360"/>
      </w:pPr>
    </w:lvl>
    <w:lvl w:ilvl="7" w:tplc="7D747028">
      <w:start w:val="1"/>
      <w:numFmt w:val="decimal"/>
      <w:lvlText w:val="%8)"/>
      <w:lvlJc w:val="left"/>
      <w:pPr>
        <w:ind w:left="1060" w:hanging="360"/>
      </w:pPr>
    </w:lvl>
    <w:lvl w:ilvl="8" w:tplc="3A3A0AF6">
      <w:start w:val="1"/>
      <w:numFmt w:val="decimal"/>
      <w:lvlText w:val="%9)"/>
      <w:lvlJc w:val="left"/>
      <w:pPr>
        <w:ind w:left="1060" w:hanging="360"/>
      </w:pPr>
    </w:lvl>
  </w:abstractNum>
  <w:abstractNum w:abstractNumId="2" w15:restartNumberingAfterBreak="0">
    <w:nsid w:val="28074B1B"/>
    <w:multiLevelType w:val="hybridMultilevel"/>
    <w:tmpl w:val="30C8BDC6"/>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3C5A06E5"/>
    <w:multiLevelType w:val="hybridMultilevel"/>
    <w:tmpl w:val="2DB868B6"/>
    <w:lvl w:ilvl="0" w:tplc="2B688B1C">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4" w15:restartNumberingAfterBreak="0">
    <w:nsid w:val="409722A7"/>
    <w:multiLevelType w:val="hybridMultilevel"/>
    <w:tmpl w:val="0EFC4DD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48C50045"/>
    <w:multiLevelType w:val="hybridMultilevel"/>
    <w:tmpl w:val="0AB89D5A"/>
    <w:lvl w:ilvl="0" w:tplc="FFFFFFFF">
      <w:start w:val="1"/>
      <w:numFmt w:val="decimal"/>
      <w:lvlText w:val="%1)"/>
      <w:lvlJc w:val="left"/>
      <w:pPr>
        <w:ind w:left="370" w:hanging="360"/>
      </w:pPr>
      <w:rPr>
        <w:rFonts w:ascii="Times New Roman" w:eastAsia="Aptos" w:hAnsi="Times New Roman" w:cs="Times New Roman"/>
      </w:rPr>
    </w:lvl>
    <w:lvl w:ilvl="1" w:tplc="FFFFFFFF">
      <w:start w:val="1"/>
      <w:numFmt w:val="lowerLetter"/>
      <w:lvlText w:val="%2."/>
      <w:lvlJc w:val="left"/>
      <w:pPr>
        <w:ind w:left="1090" w:hanging="360"/>
      </w:pPr>
    </w:lvl>
    <w:lvl w:ilvl="2" w:tplc="FFFFFFFF">
      <w:start w:val="1"/>
      <w:numFmt w:val="lowerRoman"/>
      <w:lvlText w:val="%3."/>
      <w:lvlJc w:val="right"/>
      <w:pPr>
        <w:ind w:left="1810" w:hanging="180"/>
      </w:pPr>
    </w:lvl>
    <w:lvl w:ilvl="3" w:tplc="FFFFFFFF">
      <w:start w:val="1"/>
      <w:numFmt w:val="decimal"/>
      <w:lvlText w:val="%4."/>
      <w:lvlJc w:val="left"/>
      <w:pPr>
        <w:ind w:left="2530" w:hanging="360"/>
      </w:pPr>
    </w:lvl>
    <w:lvl w:ilvl="4" w:tplc="FFFFFFFF">
      <w:start w:val="1"/>
      <w:numFmt w:val="lowerLetter"/>
      <w:lvlText w:val="%5."/>
      <w:lvlJc w:val="left"/>
      <w:pPr>
        <w:ind w:left="3250" w:hanging="360"/>
      </w:pPr>
    </w:lvl>
    <w:lvl w:ilvl="5" w:tplc="FFFFFFFF">
      <w:start w:val="1"/>
      <w:numFmt w:val="lowerRoman"/>
      <w:lvlText w:val="%6."/>
      <w:lvlJc w:val="right"/>
      <w:pPr>
        <w:ind w:left="3970" w:hanging="180"/>
      </w:pPr>
    </w:lvl>
    <w:lvl w:ilvl="6" w:tplc="FFFFFFFF">
      <w:start w:val="1"/>
      <w:numFmt w:val="decimal"/>
      <w:lvlText w:val="%7."/>
      <w:lvlJc w:val="left"/>
      <w:pPr>
        <w:ind w:left="4690" w:hanging="360"/>
      </w:pPr>
    </w:lvl>
    <w:lvl w:ilvl="7" w:tplc="FFFFFFFF">
      <w:start w:val="1"/>
      <w:numFmt w:val="lowerLetter"/>
      <w:lvlText w:val="%8."/>
      <w:lvlJc w:val="left"/>
      <w:pPr>
        <w:ind w:left="5410" w:hanging="360"/>
      </w:pPr>
    </w:lvl>
    <w:lvl w:ilvl="8" w:tplc="FFFFFFFF">
      <w:start w:val="1"/>
      <w:numFmt w:val="lowerRoman"/>
      <w:lvlText w:val="%9."/>
      <w:lvlJc w:val="right"/>
      <w:pPr>
        <w:ind w:left="6130" w:hanging="180"/>
      </w:pPr>
    </w:lvl>
  </w:abstractNum>
  <w:abstractNum w:abstractNumId="6" w15:restartNumberingAfterBreak="0">
    <w:nsid w:val="48E08119"/>
    <w:multiLevelType w:val="hybridMultilevel"/>
    <w:tmpl w:val="9AE86724"/>
    <w:lvl w:ilvl="0" w:tplc="436CF772">
      <w:start w:val="4"/>
      <w:numFmt w:val="decimal"/>
      <w:lvlText w:val="%1."/>
      <w:lvlJc w:val="left"/>
      <w:pPr>
        <w:ind w:left="720" w:hanging="360"/>
      </w:pPr>
      <w:rPr>
        <w:vertAlign w:val="baseline"/>
      </w:rPr>
    </w:lvl>
    <w:lvl w:ilvl="1" w:tplc="BE92691A">
      <w:start w:val="1"/>
      <w:numFmt w:val="lowerLetter"/>
      <w:lvlText w:val="%2."/>
      <w:lvlJc w:val="left"/>
      <w:pPr>
        <w:ind w:left="1440" w:hanging="360"/>
      </w:pPr>
    </w:lvl>
    <w:lvl w:ilvl="2" w:tplc="AACAB9CA">
      <w:start w:val="1"/>
      <w:numFmt w:val="lowerRoman"/>
      <w:lvlText w:val="%3."/>
      <w:lvlJc w:val="right"/>
      <w:pPr>
        <w:ind w:left="2160" w:hanging="180"/>
      </w:pPr>
    </w:lvl>
    <w:lvl w:ilvl="3" w:tplc="F41461FA">
      <w:start w:val="1"/>
      <w:numFmt w:val="decimal"/>
      <w:lvlText w:val="%4."/>
      <w:lvlJc w:val="left"/>
      <w:pPr>
        <w:ind w:left="2880" w:hanging="360"/>
      </w:pPr>
    </w:lvl>
    <w:lvl w:ilvl="4" w:tplc="2B608F2A">
      <w:start w:val="1"/>
      <w:numFmt w:val="lowerLetter"/>
      <w:lvlText w:val="%5."/>
      <w:lvlJc w:val="left"/>
      <w:pPr>
        <w:ind w:left="3600" w:hanging="360"/>
      </w:pPr>
    </w:lvl>
    <w:lvl w:ilvl="5" w:tplc="E8664EEC">
      <w:start w:val="1"/>
      <w:numFmt w:val="lowerRoman"/>
      <w:lvlText w:val="%6."/>
      <w:lvlJc w:val="right"/>
      <w:pPr>
        <w:ind w:left="4320" w:hanging="180"/>
      </w:pPr>
    </w:lvl>
    <w:lvl w:ilvl="6" w:tplc="04B60642">
      <w:start w:val="1"/>
      <w:numFmt w:val="decimal"/>
      <w:lvlText w:val="%7."/>
      <w:lvlJc w:val="left"/>
      <w:pPr>
        <w:ind w:left="5040" w:hanging="360"/>
      </w:pPr>
    </w:lvl>
    <w:lvl w:ilvl="7" w:tplc="56E6082C">
      <w:start w:val="1"/>
      <w:numFmt w:val="lowerLetter"/>
      <w:lvlText w:val="%8."/>
      <w:lvlJc w:val="left"/>
      <w:pPr>
        <w:ind w:left="5760" w:hanging="360"/>
      </w:pPr>
    </w:lvl>
    <w:lvl w:ilvl="8" w:tplc="BD9C835A">
      <w:start w:val="1"/>
      <w:numFmt w:val="lowerRoman"/>
      <w:lvlText w:val="%9."/>
      <w:lvlJc w:val="right"/>
      <w:pPr>
        <w:ind w:left="6480" w:hanging="180"/>
      </w:pPr>
    </w:lvl>
  </w:abstractNum>
  <w:abstractNum w:abstractNumId="7" w15:restartNumberingAfterBreak="0">
    <w:nsid w:val="62DF5E8A"/>
    <w:multiLevelType w:val="hybridMultilevel"/>
    <w:tmpl w:val="4E7C492A"/>
    <w:lvl w:ilvl="0" w:tplc="04250011">
      <w:start w:val="1"/>
      <w:numFmt w:val="decimal"/>
      <w:lvlText w:val="%1)"/>
      <w:lvlJc w:val="left"/>
      <w:pPr>
        <w:ind w:left="770" w:hanging="360"/>
      </w:pPr>
    </w:lvl>
    <w:lvl w:ilvl="1" w:tplc="04250019" w:tentative="1">
      <w:start w:val="1"/>
      <w:numFmt w:val="lowerLetter"/>
      <w:lvlText w:val="%2."/>
      <w:lvlJc w:val="left"/>
      <w:pPr>
        <w:ind w:left="1490" w:hanging="360"/>
      </w:pPr>
    </w:lvl>
    <w:lvl w:ilvl="2" w:tplc="0425001B" w:tentative="1">
      <w:start w:val="1"/>
      <w:numFmt w:val="lowerRoman"/>
      <w:lvlText w:val="%3."/>
      <w:lvlJc w:val="right"/>
      <w:pPr>
        <w:ind w:left="2210" w:hanging="180"/>
      </w:pPr>
    </w:lvl>
    <w:lvl w:ilvl="3" w:tplc="0425000F" w:tentative="1">
      <w:start w:val="1"/>
      <w:numFmt w:val="decimal"/>
      <w:lvlText w:val="%4."/>
      <w:lvlJc w:val="left"/>
      <w:pPr>
        <w:ind w:left="2930" w:hanging="360"/>
      </w:pPr>
    </w:lvl>
    <w:lvl w:ilvl="4" w:tplc="04250019" w:tentative="1">
      <w:start w:val="1"/>
      <w:numFmt w:val="lowerLetter"/>
      <w:lvlText w:val="%5."/>
      <w:lvlJc w:val="left"/>
      <w:pPr>
        <w:ind w:left="3650" w:hanging="360"/>
      </w:pPr>
    </w:lvl>
    <w:lvl w:ilvl="5" w:tplc="0425001B" w:tentative="1">
      <w:start w:val="1"/>
      <w:numFmt w:val="lowerRoman"/>
      <w:lvlText w:val="%6."/>
      <w:lvlJc w:val="right"/>
      <w:pPr>
        <w:ind w:left="4370" w:hanging="180"/>
      </w:pPr>
    </w:lvl>
    <w:lvl w:ilvl="6" w:tplc="0425000F" w:tentative="1">
      <w:start w:val="1"/>
      <w:numFmt w:val="decimal"/>
      <w:lvlText w:val="%7."/>
      <w:lvlJc w:val="left"/>
      <w:pPr>
        <w:ind w:left="5090" w:hanging="360"/>
      </w:pPr>
    </w:lvl>
    <w:lvl w:ilvl="7" w:tplc="04250019" w:tentative="1">
      <w:start w:val="1"/>
      <w:numFmt w:val="lowerLetter"/>
      <w:lvlText w:val="%8."/>
      <w:lvlJc w:val="left"/>
      <w:pPr>
        <w:ind w:left="5810" w:hanging="360"/>
      </w:pPr>
    </w:lvl>
    <w:lvl w:ilvl="8" w:tplc="0425001B" w:tentative="1">
      <w:start w:val="1"/>
      <w:numFmt w:val="lowerRoman"/>
      <w:lvlText w:val="%9."/>
      <w:lvlJc w:val="right"/>
      <w:pPr>
        <w:ind w:left="6530" w:hanging="180"/>
      </w:pPr>
    </w:lvl>
  </w:abstractNum>
  <w:abstractNum w:abstractNumId="8" w15:restartNumberingAfterBreak="0">
    <w:nsid w:val="6ED6174E"/>
    <w:multiLevelType w:val="hybridMultilevel"/>
    <w:tmpl w:val="79A415D6"/>
    <w:lvl w:ilvl="0" w:tplc="201C3B5A">
      <w:start w:val="1"/>
      <w:numFmt w:val="decimal"/>
      <w:lvlText w:val="%1)"/>
      <w:lvlJc w:val="left"/>
      <w:pPr>
        <w:ind w:left="370" w:hanging="360"/>
      </w:pPr>
      <w:rPr>
        <w:rFonts w:ascii="Times New Roman" w:eastAsia="Aptos" w:hAnsi="Times New Roman" w:cs="Times New Roman"/>
      </w:rPr>
    </w:lvl>
    <w:lvl w:ilvl="1" w:tplc="8A5202C6">
      <w:start w:val="1"/>
      <w:numFmt w:val="lowerLetter"/>
      <w:lvlText w:val="%2."/>
      <w:lvlJc w:val="left"/>
      <w:pPr>
        <w:ind w:left="1090" w:hanging="360"/>
      </w:pPr>
    </w:lvl>
    <w:lvl w:ilvl="2" w:tplc="AACCC0E2">
      <w:start w:val="1"/>
      <w:numFmt w:val="lowerRoman"/>
      <w:lvlText w:val="%3."/>
      <w:lvlJc w:val="right"/>
      <w:pPr>
        <w:ind w:left="1810" w:hanging="180"/>
      </w:pPr>
    </w:lvl>
    <w:lvl w:ilvl="3" w:tplc="3DD2255E">
      <w:start w:val="1"/>
      <w:numFmt w:val="decimal"/>
      <w:lvlText w:val="%4."/>
      <w:lvlJc w:val="left"/>
      <w:pPr>
        <w:ind w:left="2530" w:hanging="360"/>
      </w:pPr>
    </w:lvl>
    <w:lvl w:ilvl="4" w:tplc="009CAECE">
      <w:start w:val="1"/>
      <w:numFmt w:val="lowerLetter"/>
      <w:lvlText w:val="%5."/>
      <w:lvlJc w:val="left"/>
      <w:pPr>
        <w:ind w:left="3250" w:hanging="360"/>
      </w:pPr>
    </w:lvl>
    <w:lvl w:ilvl="5" w:tplc="9AC4C32C">
      <w:start w:val="1"/>
      <w:numFmt w:val="lowerRoman"/>
      <w:lvlText w:val="%6."/>
      <w:lvlJc w:val="right"/>
      <w:pPr>
        <w:ind w:left="3970" w:hanging="180"/>
      </w:pPr>
    </w:lvl>
    <w:lvl w:ilvl="6" w:tplc="0CD0FF0C">
      <w:start w:val="1"/>
      <w:numFmt w:val="decimal"/>
      <w:lvlText w:val="%7."/>
      <w:lvlJc w:val="left"/>
      <w:pPr>
        <w:ind w:left="4690" w:hanging="360"/>
      </w:pPr>
    </w:lvl>
    <w:lvl w:ilvl="7" w:tplc="FA02C672">
      <w:start w:val="1"/>
      <w:numFmt w:val="lowerLetter"/>
      <w:lvlText w:val="%8."/>
      <w:lvlJc w:val="left"/>
      <w:pPr>
        <w:ind w:left="5410" w:hanging="360"/>
      </w:pPr>
    </w:lvl>
    <w:lvl w:ilvl="8" w:tplc="8CD2CAC4">
      <w:start w:val="1"/>
      <w:numFmt w:val="lowerRoman"/>
      <w:lvlText w:val="%9."/>
      <w:lvlJc w:val="right"/>
      <w:pPr>
        <w:ind w:left="6130" w:hanging="180"/>
      </w:pPr>
    </w:lvl>
  </w:abstractNum>
  <w:abstractNum w:abstractNumId="9" w15:restartNumberingAfterBreak="0">
    <w:nsid w:val="793B14C8"/>
    <w:multiLevelType w:val="hybridMultilevel"/>
    <w:tmpl w:val="A5F2C48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A31730E"/>
    <w:multiLevelType w:val="hybridMultilevel"/>
    <w:tmpl w:val="6A18988E"/>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812743466">
    <w:abstractNumId w:val="3"/>
  </w:num>
  <w:num w:numId="2" w16cid:durableId="243615189">
    <w:abstractNumId w:val="4"/>
  </w:num>
  <w:num w:numId="3" w16cid:durableId="1807048792">
    <w:abstractNumId w:val="9"/>
  </w:num>
  <w:num w:numId="4" w16cid:durableId="1023946235">
    <w:abstractNumId w:val="2"/>
  </w:num>
  <w:num w:numId="5" w16cid:durableId="626815279">
    <w:abstractNumId w:val="7"/>
  </w:num>
  <w:num w:numId="6" w16cid:durableId="524834428">
    <w:abstractNumId w:val="0"/>
  </w:num>
  <w:num w:numId="7" w16cid:durableId="413477416">
    <w:abstractNumId w:val="10"/>
  </w:num>
  <w:num w:numId="8" w16cid:durableId="1736509652">
    <w:abstractNumId w:val="1"/>
  </w:num>
  <w:num w:numId="9" w16cid:durableId="20044328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6122868">
    <w:abstractNumId w:val="5"/>
  </w:num>
  <w:num w:numId="11" w16cid:durableId="814955106">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oonika Kuusk - JUSTDIGI">
    <w15:presenceInfo w15:providerId="AD" w15:userId="S::moonika.kuusk@justdigi.ee::98222d7a-311a-491a-9144-cc461724f79f"/>
  </w15:person>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C4E"/>
    <w:rsid w:val="000002FA"/>
    <w:rsid w:val="00000882"/>
    <w:rsid w:val="00000AB4"/>
    <w:rsid w:val="0000149A"/>
    <w:rsid w:val="0000343B"/>
    <w:rsid w:val="0000381E"/>
    <w:rsid w:val="00004E1D"/>
    <w:rsid w:val="00005DBE"/>
    <w:rsid w:val="0000684F"/>
    <w:rsid w:val="00012E62"/>
    <w:rsid w:val="00015CEC"/>
    <w:rsid w:val="00016B28"/>
    <w:rsid w:val="00016E36"/>
    <w:rsid w:val="00017C5F"/>
    <w:rsid w:val="000208E2"/>
    <w:rsid w:val="00020E4A"/>
    <w:rsid w:val="0002111B"/>
    <w:rsid w:val="00021911"/>
    <w:rsid w:val="00023F9F"/>
    <w:rsid w:val="00024A7F"/>
    <w:rsid w:val="000301CB"/>
    <w:rsid w:val="00030A74"/>
    <w:rsid w:val="00030C35"/>
    <w:rsid w:val="00031CFB"/>
    <w:rsid w:val="00031EC9"/>
    <w:rsid w:val="00035E8B"/>
    <w:rsid w:val="00040C9B"/>
    <w:rsid w:val="00041453"/>
    <w:rsid w:val="0004719A"/>
    <w:rsid w:val="000572A5"/>
    <w:rsid w:val="000576BD"/>
    <w:rsid w:val="00061592"/>
    <w:rsid w:val="0006710F"/>
    <w:rsid w:val="00067AFE"/>
    <w:rsid w:val="00067CE3"/>
    <w:rsid w:val="00070195"/>
    <w:rsid w:val="00075A65"/>
    <w:rsid w:val="00080EC3"/>
    <w:rsid w:val="00082DFC"/>
    <w:rsid w:val="00087719"/>
    <w:rsid w:val="00087F61"/>
    <w:rsid w:val="000907EF"/>
    <w:rsid w:val="00091256"/>
    <w:rsid w:val="000914BF"/>
    <w:rsid w:val="00091CA0"/>
    <w:rsid w:val="000926C1"/>
    <w:rsid w:val="000937E7"/>
    <w:rsid w:val="00094226"/>
    <w:rsid w:val="000976AD"/>
    <w:rsid w:val="000A16B0"/>
    <w:rsid w:val="000A2C87"/>
    <w:rsid w:val="000A5740"/>
    <w:rsid w:val="000A5E8E"/>
    <w:rsid w:val="000A716C"/>
    <w:rsid w:val="000A7B2D"/>
    <w:rsid w:val="000B005A"/>
    <w:rsid w:val="000B007F"/>
    <w:rsid w:val="000B025A"/>
    <w:rsid w:val="000B2C31"/>
    <w:rsid w:val="000B2EE5"/>
    <w:rsid w:val="000B51D6"/>
    <w:rsid w:val="000B700C"/>
    <w:rsid w:val="000C004B"/>
    <w:rsid w:val="000C2596"/>
    <w:rsid w:val="000C2B02"/>
    <w:rsid w:val="000C3191"/>
    <w:rsid w:val="000C3BE8"/>
    <w:rsid w:val="000C48D5"/>
    <w:rsid w:val="000C5641"/>
    <w:rsid w:val="000D1B39"/>
    <w:rsid w:val="000D2B83"/>
    <w:rsid w:val="000D5FE5"/>
    <w:rsid w:val="000E1999"/>
    <w:rsid w:val="000E2D0F"/>
    <w:rsid w:val="000E2D47"/>
    <w:rsid w:val="000E3126"/>
    <w:rsid w:val="000E4475"/>
    <w:rsid w:val="000E48EF"/>
    <w:rsid w:val="000E7D82"/>
    <w:rsid w:val="000F138D"/>
    <w:rsid w:val="000F48E8"/>
    <w:rsid w:val="000F4906"/>
    <w:rsid w:val="000F7398"/>
    <w:rsid w:val="000F76B4"/>
    <w:rsid w:val="00101E0D"/>
    <w:rsid w:val="00102437"/>
    <w:rsid w:val="001024C4"/>
    <w:rsid w:val="00103C9C"/>
    <w:rsid w:val="001068EA"/>
    <w:rsid w:val="00112424"/>
    <w:rsid w:val="00114CB7"/>
    <w:rsid w:val="001160D2"/>
    <w:rsid w:val="00116836"/>
    <w:rsid w:val="00123997"/>
    <w:rsid w:val="00130FD0"/>
    <w:rsid w:val="001329E9"/>
    <w:rsid w:val="00135293"/>
    <w:rsid w:val="00135663"/>
    <w:rsid w:val="00144373"/>
    <w:rsid w:val="00144E09"/>
    <w:rsid w:val="00152C9B"/>
    <w:rsid w:val="0015360C"/>
    <w:rsid w:val="001565F7"/>
    <w:rsid w:val="0016084B"/>
    <w:rsid w:val="00166A9C"/>
    <w:rsid w:val="001674A3"/>
    <w:rsid w:val="0016758C"/>
    <w:rsid w:val="00167C62"/>
    <w:rsid w:val="00170A0A"/>
    <w:rsid w:val="00176FE6"/>
    <w:rsid w:val="0017753C"/>
    <w:rsid w:val="00180686"/>
    <w:rsid w:val="00180973"/>
    <w:rsid w:val="0018400F"/>
    <w:rsid w:val="0018598B"/>
    <w:rsid w:val="001860FA"/>
    <w:rsid w:val="00187198"/>
    <w:rsid w:val="00194E05"/>
    <w:rsid w:val="001A200D"/>
    <w:rsid w:val="001A2050"/>
    <w:rsid w:val="001A3A49"/>
    <w:rsid w:val="001A44B6"/>
    <w:rsid w:val="001A504C"/>
    <w:rsid w:val="001A5BD8"/>
    <w:rsid w:val="001B18DE"/>
    <w:rsid w:val="001B1FB1"/>
    <w:rsid w:val="001B3330"/>
    <w:rsid w:val="001B7F19"/>
    <w:rsid w:val="001C1DFD"/>
    <w:rsid w:val="001C1FBE"/>
    <w:rsid w:val="001C2C0B"/>
    <w:rsid w:val="001C50FB"/>
    <w:rsid w:val="001D2381"/>
    <w:rsid w:val="001D31D9"/>
    <w:rsid w:val="001E35C0"/>
    <w:rsid w:val="001E53C2"/>
    <w:rsid w:val="001E5F67"/>
    <w:rsid w:val="001E6D49"/>
    <w:rsid w:val="001E6E04"/>
    <w:rsid w:val="001E7395"/>
    <w:rsid w:val="001F2563"/>
    <w:rsid w:val="001F42FF"/>
    <w:rsid w:val="001F4810"/>
    <w:rsid w:val="001F5655"/>
    <w:rsid w:val="001F5C9B"/>
    <w:rsid w:val="001F6A08"/>
    <w:rsid w:val="002010B5"/>
    <w:rsid w:val="0020245D"/>
    <w:rsid w:val="00203191"/>
    <w:rsid w:val="0020564F"/>
    <w:rsid w:val="00207E64"/>
    <w:rsid w:val="00211EFD"/>
    <w:rsid w:val="00213E63"/>
    <w:rsid w:val="00214119"/>
    <w:rsid w:val="002160D6"/>
    <w:rsid w:val="0021622D"/>
    <w:rsid w:val="00217360"/>
    <w:rsid w:val="0022043D"/>
    <w:rsid w:val="00220964"/>
    <w:rsid w:val="00221031"/>
    <w:rsid w:val="00222E0B"/>
    <w:rsid w:val="00223421"/>
    <w:rsid w:val="002249E6"/>
    <w:rsid w:val="00225BDD"/>
    <w:rsid w:val="00227FED"/>
    <w:rsid w:val="00230E9C"/>
    <w:rsid w:val="002324A2"/>
    <w:rsid w:val="002329C7"/>
    <w:rsid w:val="0023323E"/>
    <w:rsid w:val="002343C1"/>
    <w:rsid w:val="00237569"/>
    <w:rsid w:val="00237E65"/>
    <w:rsid w:val="00245B1D"/>
    <w:rsid w:val="00245F37"/>
    <w:rsid w:val="0025274A"/>
    <w:rsid w:val="00254A5C"/>
    <w:rsid w:val="00254D42"/>
    <w:rsid w:val="00255787"/>
    <w:rsid w:val="002564A7"/>
    <w:rsid w:val="002566CE"/>
    <w:rsid w:val="0025682D"/>
    <w:rsid w:val="00257FD4"/>
    <w:rsid w:val="00265AEC"/>
    <w:rsid w:val="0026768B"/>
    <w:rsid w:val="00267E3A"/>
    <w:rsid w:val="00270B77"/>
    <w:rsid w:val="00273418"/>
    <w:rsid w:val="00273454"/>
    <w:rsid w:val="002747A8"/>
    <w:rsid w:val="00274B6E"/>
    <w:rsid w:val="002771DD"/>
    <w:rsid w:val="00277BE3"/>
    <w:rsid w:val="00277F09"/>
    <w:rsid w:val="0028169B"/>
    <w:rsid w:val="002859B1"/>
    <w:rsid w:val="00286E64"/>
    <w:rsid w:val="00287A7D"/>
    <w:rsid w:val="00290B1B"/>
    <w:rsid w:val="00291AD9"/>
    <w:rsid w:val="0029269E"/>
    <w:rsid w:val="0029434A"/>
    <w:rsid w:val="002956C4"/>
    <w:rsid w:val="002A0147"/>
    <w:rsid w:val="002A0A19"/>
    <w:rsid w:val="002B0501"/>
    <w:rsid w:val="002B3BA8"/>
    <w:rsid w:val="002B451D"/>
    <w:rsid w:val="002B5A97"/>
    <w:rsid w:val="002B67CA"/>
    <w:rsid w:val="002C18EE"/>
    <w:rsid w:val="002C312C"/>
    <w:rsid w:val="002C35CC"/>
    <w:rsid w:val="002D024B"/>
    <w:rsid w:val="002D277F"/>
    <w:rsid w:val="002D280E"/>
    <w:rsid w:val="002D37E1"/>
    <w:rsid w:val="002E099D"/>
    <w:rsid w:val="002E39A2"/>
    <w:rsid w:val="002E63E9"/>
    <w:rsid w:val="002F27B1"/>
    <w:rsid w:val="002F2A98"/>
    <w:rsid w:val="002F30A2"/>
    <w:rsid w:val="002F34C6"/>
    <w:rsid w:val="002F43E5"/>
    <w:rsid w:val="002F73FB"/>
    <w:rsid w:val="00301BFB"/>
    <w:rsid w:val="00302301"/>
    <w:rsid w:val="003050C1"/>
    <w:rsid w:val="003067AA"/>
    <w:rsid w:val="00313BB6"/>
    <w:rsid w:val="0031567D"/>
    <w:rsid w:val="00315EF2"/>
    <w:rsid w:val="003160E4"/>
    <w:rsid w:val="00317172"/>
    <w:rsid w:val="00322CEF"/>
    <w:rsid w:val="00324C34"/>
    <w:rsid w:val="0032760B"/>
    <w:rsid w:val="00330297"/>
    <w:rsid w:val="00330E98"/>
    <w:rsid w:val="00331288"/>
    <w:rsid w:val="00332B83"/>
    <w:rsid w:val="00332EC1"/>
    <w:rsid w:val="00334E6E"/>
    <w:rsid w:val="00335492"/>
    <w:rsid w:val="00336999"/>
    <w:rsid w:val="00336E84"/>
    <w:rsid w:val="003374CB"/>
    <w:rsid w:val="003437B1"/>
    <w:rsid w:val="003455F9"/>
    <w:rsid w:val="003462DD"/>
    <w:rsid w:val="00346CA8"/>
    <w:rsid w:val="0036091F"/>
    <w:rsid w:val="00360A5A"/>
    <w:rsid w:val="00365156"/>
    <w:rsid w:val="00366DA0"/>
    <w:rsid w:val="003711CF"/>
    <w:rsid w:val="00371656"/>
    <w:rsid w:val="00373EA4"/>
    <w:rsid w:val="003746CB"/>
    <w:rsid w:val="00377347"/>
    <w:rsid w:val="0038253E"/>
    <w:rsid w:val="00384F6D"/>
    <w:rsid w:val="003903ED"/>
    <w:rsid w:val="003910EC"/>
    <w:rsid w:val="003916C7"/>
    <w:rsid w:val="003926F1"/>
    <w:rsid w:val="003940EF"/>
    <w:rsid w:val="0039540F"/>
    <w:rsid w:val="0039664F"/>
    <w:rsid w:val="003A18B2"/>
    <w:rsid w:val="003A4B9D"/>
    <w:rsid w:val="003A672D"/>
    <w:rsid w:val="003B0570"/>
    <w:rsid w:val="003B30AC"/>
    <w:rsid w:val="003B47B2"/>
    <w:rsid w:val="003B71C5"/>
    <w:rsid w:val="003C0258"/>
    <w:rsid w:val="003C20B4"/>
    <w:rsid w:val="003C29A6"/>
    <w:rsid w:val="003C302F"/>
    <w:rsid w:val="003C63B5"/>
    <w:rsid w:val="003C770E"/>
    <w:rsid w:val="003D4E57"/>
    <w:rsid w:val="003D5233"/>
    <w:rsid w:val="003D66F2"/>
    <w:rsid w:val="003D7C91"/>
    <w:rsid w:val="003E0312"/>
    <w:rsid w:val="003E2B1B"/>
    <w:rsid w:val="003E2E5B"/>
    <w:rsid w:val="003E69D0"/>
    <w:rsid w:val="003E6B0C"/>
    <w:rsid w:val="003F5496"/>
    <w:rsid w:val="003F6568"/>
    <w:rsid w:val="00401784"/>
    <w:rsid w:val="00403DF7"/>
    <w:rsid w:val="00405150"/>
    <w:rsid w:val="00406B0E"/>
    <w:rsid w:val="00410F5A"/>
    <w:rsid w:val="004145AD"/>
    <w:rsid w:val="004161FA"/>
    <w:rsid w:val="00422245"/>
    <w:rsid w:val="00425242"/>
    <w:rsid w:val="00430ED9"/>
    <w:rsid w:val="004324DB"/>
    <w:rsid w:val="00433884"/>
    <w:rsid w:val="004340EF"/>
    <w:rsid w:val="00437E82"/>
    <w:rsid w:val="00440206"/>
    <w:rsid w:val="004402D4"/>
    <w:rsid w:val="0044105C"/>
    <w:rsid w:val="0044291E"/>
    <w:rsid w:val="00442E11"/>
    <w:rsid w:val="004452EA"/>
    <w:rsid w:val="00445BC5"/>
    <w:rsid w:val="00446A7C"/>
    <w:rsid w:val="0044757B"/>
    <w:rsid w:val="00452A5A"/>
    <w:rsid w:val="0045439E"/>
    <w:rsid w:val="00457046"/>
    <w:rsid w:val="00460B5B"/>
    <w:rsid w:val="00460F05"/>
    <w:rsid w:val="0046618A"/>
    <w:rsid w:val="00466714"/>
    <w:rsid w:val="00467A12"/>
    <w:rsid w:val="004749A3"/>
    <w:rsid w:val="00474D64"/>
    <w:rsid w:val="00476787"/>
    <w:rsid w:val="00476D7B"/>
    <w:rsid w:val="0047761B"/>
    <w:rsid w:val="00483528"/>
    <w:rsid w:val="004878CD"/>
    <w:rsid w:val="00492009"/>
    <w:rsid w:val="004954B6"/>
    <w:rsid w:val="00496886"/>
    <w:rsid w:val="00496EEF"/>
    <w:rsid w:val="004A052F"/>
    <w:rsid w:val="004A10E8"/>
    <w:rsid w:val="004A2B59"/>
    <w:rsid w:val="004A48B5"/>
    <w:rsid w:val="004A6A72"/>
    <w:rsid w:val="004B231E"/>
    <w:rsid w:val="004B36F6"/>
    <w:rsid w:val="004B38D3"/>
    <w:rsid w:val="004B6054"/>
    <w:rsid w:val="004B6F9C"/>
    <w:rsid w:val="004B70E2"/>
    <w:rsid w:val="004B7F09"/>
    <w:rsid w:val="004C24C1"/>
    <w:rsid w:val="004C408A"/>
    <w:rsid w:val="004C4CC2"/>
    <w:rsid w:val="004C5A58"/>
    <w:rsid w:val="004C5D68"/>
    <w:rsid w:val="004C65D2"/>
    <w:rsid w:val="004C729B"/>
    <w:rsid w:val="004C7442"/>
    <w:rsid w:val="004D0FD4"/>
    <w:rsid w:val="004D3AA9"/>
    <w:rsid w:val="004D4C03"/>
    <w:rsid w:val="004D59D6"/>
    <w:rsid w:val="004D6D36"/>
    <w:rsid w:val="004D7D75"/>
    <w:rsid w:val="004E0E8A"/>
    <w:rsid w:val="004E3778"/>
    <w:rsid w:val="004E3825"/>
    <w:rsid w:val="004E39CC"/>
    <w:rsid w:val="004E41E8"/>
    <w:rsid w:val="004E6244"/>
    <w:rsid w:val="004E74F1"/>
    <w:rsid w:val="004E7B69"/>
    <w:rsid w:val="004F1261"/>
    <w:rsid w:val="004F2590"/>
    <w:rsid w:val="004F37DD"/>
    <w:rsid w:val="004F3A64"/>
    <w:rsid w:val="004F3CEA"/>
    <w:rsid w:val="004F3D02"/>
    <w:rsid w:val="004F5321"/>
    <w:rsid w:val="004F588B"/>
    <w:rsid w:val="005016F4"/>
    <w:rsid w:val="00503EEA"/>
    <w:rsid w:val="005041FA"/>
    <w:rsid w:val="005075D5"/>
    <w:rsid w:val="005075EE"/>
    <w:rsid w:val="00514ED1"/>
    <w:rsid w:val="00515A4C"/>
    <w:rsid w:val="00515F77"/>
    <w:rsid w:val="00516CA2"/>
    <w:rsid w:val="005206D9"/>
    <w:rsid w:val="00522EE6"/>
    <w:rsid w:val="00523171"/>
    <w:rsid w:val="0052339E"/>
    <w:rsid w:val="0052593B"/>
    <w:rsid w:val="005271C3"/>
    <w:rsid w:val="005309FD"/>
    <w:rsid w:val="00531F44"/>
    <w:rsid w:val="005332D3"/>
    <w:rsid w:val="005355A6"/>
    <w:rsid w:val="00536104"/>
    <w:rsid w:val="00537DE6"/>
    <w:rsid w:val="005429D7"/>
    <w:rsid w:val="0054564E"/>
    <w:rsid w:val="00545E5B"/>
    <w:rsid w:val="00545EB4"/>
    <w:rsid w:val="00546014"/>
    <w:rsid w:val="00547FCC"/>
    <w:rsid w:val="005508AD"/>
    <w:rsid w:val="00560458"/>
    <w:rsid w:val="005617FF"/>
    <w:rsid w:val="00563227"/>
    <w:rsid w:val="0056659F"/>
    <w:rsid w:val="0057469A"/>
    <w:rsid w:val="00574E46"/>
    <w:rsid w:val="00574EB2"/>
    <w:rsid w:val="0057643A"/>
    <w:rsid w:val="0058147D"/>
    <w:rsid w:val="0058199B"/>
    <w:rsid w:val="00581C46"/>
    <w:rsid w:val="00581FA3"/>
    <w:rsid w:val="00583610"/>
    <w:rsid w:val="00584BC9"/>
    <w:rsid w:val="0059069F"/>
    <w:rsid w:val="005924F8"/>
    <w:rsid w:val="00592A0E"/>
    <w:rsid w:val="00594C4A"/>
    <w:rsid w:val="005957D1"/>
    <w:rsid w:val="00596442"/>
    <w:rsid w:val="005A24C0"/>
    <w:rsid w:val="005A3838"/>
    <w:rsid w:val="005B4036"/>
    <w:rsid w:val="005B476D"/>
    <w:rsid w:val="005B513C"/>
    <w:rsid w:val="005B52AD"/>
    <w:rsid w:val="005B5C56"/>
    <w:rsid w:val="005C1F3D"/>
    <w:rsid w:val="005C2D28"/>
    <w:rsid w:val="005C30FC"/>
    <w:rsid w:val="005C5B5C"/>
    <w:rsid w:val="005C70EE"/>
    <w:rsid w:val="005C731D"/>
    <w:rsid w:val="005D2359"/>
    <w:rsid w:val="005D3ECB"/>
    <w:rsid w:val="005D4E01"/>
    <w:rsid w:val="005D547D"/>
    <w:rsid w:val="005E0B1C"/>
    <w:rsid w:val="005E16E3"/>
    <w:rsid w:val="005E44E4"/>
    <w:rsid w:val="005E4D75"/>
    <w:rsid w:val="005F15A0"/>
    <w:rsid w:val="005F46B7"/>
    <w:rsid w:val="005F4BDB"/>
    <w:rsid w:val="005F6141"/>
    <w:rsid w:val="005F6D61"/>
    <w:rsid w:val="005F7852"/>
    <w:rsid w:val="00602290"/>
    <w:rsid w:val="00603B9D"/>
    <w:rsid w:val="00604477"/>
    <w:rsid w:val="00605A19"/>
    <w:rsid w:val="00610039"/>
    <w:rsid w:val="00610C97"/>
    <w:rsid w:val="00611147"/>
    <w:rsid w:val="0061126F"/>
    <w:rsid w:val="006119F8"/>
    <w:rsid w:val="00612C11"/>
    <w:rsid w:val="00613C56"/>
    <w:rsid w:val="0061581D"/>
    <w:rsid w:val="00615AF2"/>
    <w:rsid w:val="0061645A"/>
    <w:rsid w:val="00623E28"/>
    <w:rsid w:val="00625475"/>
    <w:rsid w:val="0062681F"/>
    <w:rsid w:val="006269CB"/>
    <w:rsid w:val="00627A70"/>
    <w:rsid w:val="00630955"/>
    <w:rsid w:val="00633345"/>
    <w:rsid w:val="00634202"/>
    <w:rsid w:val="00634255"/>
    <w:rsid w:val="00634983"/>
    <w:rsid w:val="00637662"/>
    <w:rsid w:val="006402F9"/>
    <w:rsid w:val="0064497F"/>
    <w:rsid w:val="00646B71"/>
    <w:rsid w:val="00647948"/>
    <w:rsid w:val="0065276B"/>
    <w:rsid w:val="00657AB1"/>
    <w:rsid w:val="006615AE"/>
    <w:rsid w:val="0066252E"/>
    <w:rsid w:val="00662CF1"/>
    <w:rsid w:val="00662F73"/>
    <w:rsid w:val="00664D36"/>
    <w:rsid w:val="00665B07"/>
    <w:rsid w:val="00666DB6"/>
    <w:rsid w:val="006739AA"/>
    <w:rsid w:val="00674DC1"/>
    <w:rsid w:val="00675D85"/>
    <w:rsid w:val="00675EF5"/>
    <w:rsid w:val="00685197"/>
    <w:rsid w:val="00685398"/>
    <w:rsid w:val="00692304"/>
    <w:rsid w:val="006934C7"/>
    <w:rsid w:val="006938AD"/>
    <w:rsid w:val="00694716"/>
    <w:rsid w:val="0069514E"/>
    <w:rsid w:val="00695BD0"/>
    <w:rsid w:val="006A1C27"/>
    <w:rsid w:val="006A3DC9"/>
    <w:rsid w:val="006A4597"/>
    <w:rsid w:val="006A60AE"/>
    <w:rsid w:val="006A7085"/>
    <w:rsid w:val="006B0736"/>
    <w:rsid w:val="006B1413"/>
    <w:rsid w:val="006B2BA3"/>
    <w:rsid w:val="006B3049"/>
    <w:rsid w:val="006B5CB3"/>
    <w:rsid w:val="006B62F2"/>
    <w:rsid w:val="006B6FBF"/>
    <w:rsid w:val="006B711F"/>
    <w:rsid w:val="006B77CC"/>
    <w:rsid w:val="006B7A81"/>
    <w:rsid w:val="006C29E9"/>
    <w:rsid w:val="006C3B9C"/>
    <w:rsid w:val="006D0897"/>
    <w:rsid w:val="006D0D0C"/>
    <w:rsid w:val="006D23D5"/>
    <w:rsid w:val="006D4147"/>
    <w:rsid w:val="006D4724"/>
    <w:rsid w:val="006D5201"/>
    <w:rsid w:val="006D567B"/>
    <w:rsid w:val="006E03B3"/>
    <w:rsid w:val="006E058A"/>
    <w:rsid w:val="006E179C"/>
    <w:rsid w:val="006E1B59"/>
    <w:rsid w:val="006E2FFB"/>
    <w:rsid w:val="006E3789"/>
    <w:rsid w:val="006E3B3B"/>
    <w:rsid w:val="006E4EFE"/>
    <w:rsid w:val="006E5537"/>
    <w:rsid w:val="006F28B6"/>
    <w:rsid w:val="006F5645"/>
    <w:rsid w:val="006F5A38"/>
    <w:rsid w:val="007008C0"/>
    <w:rsid w:val="007009EB"/>
    <w:rsid w:val="00705BEB"/>
    <w:rsid w:val="00706164"/>
    <w:rsid w:val="00707310"/>
    <w:rsid w:val="007100D7"/>
    <w:rsid w:val="00710C48"/>
    <w:rsid w:val="00711F5C"/>
    <w:rsid w:val="007152A6"/>
    <w:rsid w:val="0071542B"/>
    <w:rsid w:val="00716C42"/>
    <w:rsid w:val="0071708F"/>
    <w:rsid w:val="0072150B"/>
    <w:rsid w:val="007225D6"/>
    <w:rsid w:val="007235EF"/>
    <w:rsid w:val="007238DB"/>
    <w:rsid w:val="007240A6"/>
    <w:rsid w:val="007258E1"/>
    <w:rsid w:val="00725F58"/>
    <w:rsid w:val="00727048"/>
    <w:rsid w:val="00730D64"/>
    <w:rsid w:val="00732073"/>
    <w:rsid w:val="0073295A"/>
    <w:rsid w:val="00733E7B"/>
    <w:rsid w:val="007346FB"/>
    <w:rsid w:val="0074200E"/>
    <w:rsid w:val="007427F8"/>
    <w:rsid w:val="00742A5A"/>
    <w:rsid w:val="00743F58"/>
    <w:rsid w:val="00744161"/>
    <w:rsid w:val="00744506"/>
    <w:rsid w:val="0074630A"/>
    <w:rsid w:val="00753F80"/>
    <w:rsid w:val="007557F6"/>
    <w:rsid w:val="00756248"/>
    <w:rsid w:val="00760BF8"/>
    <w:rsid w:val="00760E33"/>
    <w:rsid w:val="0076241C"/>
    <w:rsid w:val="007658BB"/>
    <w:rsid w:val="00767847"/>
    <w:rsid w:val="00774D7B"/>
    <w:rsid w:val="0077523B"/>
    <w:rsid w:val="0078235F"/>
    <w:rsid w:val="00783DC6"/>
    <w:rsid w:val="0078551B"/>
    <w:rsid w:val="007856D2"/>
    <w:rsid w:val="00786F3E"/>
    <w:rsid w:val="0079042A"/>
    <w:rsid w:val="007960EA"/>
    <w:rsid w:val="0079617E"/>
    <w:rsid w:val="0079659C"/>
    <w:rsid w:val="00797661"/>
    <w:rsid w:val="007A69F5"/>
    <w:rsid w:val="007B37FC"/>
    <w:rsid w:val="007B56C9"/>
    <w:rsid w:val="007B5ADD"/>
    <w:rsid w:val="007B6513"/>
    <w:rsid w:val="007C0B2F"/>
    <w:rsid w:val="007C2A4C"/>
    <w:rsid w:val="007C35B7"/>
    <w:rsid w:val="007C6AA8"/>
    <w:rsid w:val="007D06F2"/>
    <w:rsid w:val="007D1340"/>
    <w:rsid w:val="007D2FC4"/>
    <w:rsid w:val="007D3B42"/>
    <w:rsid w:val="007D3CDE"/>
    <w:rsid w:val="007D5037"/>
    <w:rsid w:val="007D7950"/>
    <w:rsid w:val="007E28C7"/>
    <w:rsid w:val="007E3538"/>
    <w:rsid w:val="007E3A27"/>
    <w:rsid w:val="007E3AAD"/>
    <w:rsid w:val="007E4BBA"/>
    <w:rsid w:val="007E546F"/>
    <w:rsid w:val="007E613D"/>
    <w:rsid w:val="007E6B6A"/>
    <w:rsid w:val="007F097E"/>
    <w:rsid w:val="007F0CAC"/>
    <w:rsid w:val="007F2C87"/>
    <w:rsid w:val="007F31C2"/>
    <w:rsid w:val="007F5659"/>
    <w:rsid w:val="00800365"/>
    <w:rsid w:val="00801CA2"/>
    <w:rsid w:val="00805DFF"/>
    <w:rsid w:val="00810F7D"/>
    <w:rsid w:val="0081115E"/>
    <w:rsid w:val="00813CD7"/>
    <w:rsid w:val="008156C6"/>
    <w:rsid w:val="00815861"/>
    <w:rsid w:val="00821067"/>
    <w:rsid w:val="00822615"/>
    <w:rsid w:val="00826479"/>
    <w:rsid w:val="00826961"/>
    <w:rsid w:val="00830E94"/>
    <w:rsid w:val="0083170E"/>
    <w:rsid w:val="008333F4"/>
    <w:rsid w:val="00833BFD"/>
    <w:rsid w:val="008349F2"/>
    <w:rsid w:val="00835DE8"/>
    <w:rsid w:val="008360E5"/>
    <w:rsid w:val="008401CF"/>
    <w:rsid w:val="00840A49"/>
    <w:rsid w:val="008446CD"/>
    <w:rsid w:val="008448B4"/>
    <w:rsid w:val="008472D3"/>
    <w:rsid w:val="00852DD6"/>
    <w:rsid w:val="00853047"/>
    <w:rsid w:val="0085362B"/>
    <w:rsid w:val="00853BAF"/>
    <w:rsid w:val="008540BB"/>
    <w:rsid w:val="00854576"/>
    <w:rsid w:val="00854921"/>
    <w:rsid w:val="008610DC"/>
    <w:rsid w:val="00861D52"/>
    <w:rsid w:val="008624E6"/>
    <w:rsid w:val="00863A26"/>
    <w:rsid w:val="0086512A"/>
    <w:rsid w:val="0086644F"/>
    <w:rsid w:val="00874199"/>
    <w:rsid w:val="00877E8F"/>
    <w:rsid w:val="00880B92"/>
    <w:rsid w:val="008844A6"/>
    <w:rsid w:val="0088451E"/>
    <w:rsid w:val="00885ED9"/>
    <w:rsid w:val="00886AA8"/>
    <w:rsid w:val="0088757B"/>
    <w:rsid w:val="00887714"/>
    <w:rsid w:val="00887823"/>
    <w:rsid w:val="00893D70"/>
    <w:rsid w:val="00895277"/>
    <w:rsid w:val="00895BF9"/>
    <w:rsid w:val="008A1881"/>
    <w:rsid w:val="008A22FF"/>
    <w:rsid w:val="008A4B8D"/>
    <w:rsid w:val="008A69A9"/>
    <w:rsid w:val="008B0CDD"/>
    <w:rsid w:val="008B14DF"/>
    <w:rsid w:val="008B16D0"/>
    <w:rsid w:val="008B3493"/>
    <w:rsid w:val="008B34D1"/>
    <w:rsid w:val="008B6066"/>
    <w:rsid w:val="008C09E5"/>
    <w:rsid w:val="008C1CC7"/>
    <w:rsid w:val="008C29CE"/>
    <w:rsid w:val="008C4AE0"/>
    <w:rsid w:val="008C570B"/>
    <w:rsid w:val="008D0097"/>
    <w:rsid w:val="008D1D2B"/>
    <w:rsid w:val="008D2AB6"/>
    <w:rsid w:val="008D344B"/>
    <w:rsid w:val="008D4673"/>
    <w:rsid w:val="008D49AE"/>
    <w:rsid w:val="008D4F42"/>
    <w:rsid w:val="008D5EAB"/>
    <w:rsid w:val="008E1A07"/>
    <w:rsid w:val="008E1E38"/>
    <w:rsid w:val="008E301F"/>
    <w:rsid w:val="008E3347"/>
    <w:rsid w:val="008E48F6"/>
    <w:rsid w:val="008E496F"/>
    <w:rsid w:val="008E4C40"/>
    <w:rsid w:val="008F3564"/>
    <w:rsid w:val="008F38DA"/>
    <w:rsid w:val="008F3D4E"/>
    <w:rsid w:val="008F5B4E"/>
    <w:rsid w:val="008F5F56"/>
    <w:rsid w:val="008F605A"/>
    <w:rsid w:val="00901402"/>
    <w:rsid w:val="00901872"/>
    <w:rsid w:val="00901969"/>
    <w:rsid w:val="009042EF"/>
    <w:rsid w:val="00904A45"/>
    <w:rsid w:val="00905025"/>
    <w:rsid w:val="00905899"/>
    <w:rsid w:val="0090770F"/>
    <w:rsid w:val="009077C4"/>
    <w:rsid w:val="00910652"/>
    <w:rsid w:val="0091155B"/>
    <w:rsid w:val="00914567"/>
    <w:rsid w:val="00923425"/>
    <w:rsid w:val="0092366C"/>
    <w:rsid w:val="00925BC7"/>
    <w:rsid w:val="00927012"/>
    <w:rsid w:val="00931A33"/>
    <w:rsid w:val="0093378F"/>
    <w:rsid w:val="00933926"/>
    <w:rsid w:val="00934366"/>
    <w:rsid w:val="00936B99"/>
    <w:rsid w:val="00937EC4"/>
    <w:rsid w:val="009404DC"/>
    <w:rsid w:val="00940CE2"/>
    <w:rsid w:val="00942A45"/>
    <w:rsid w:val="00944A2C"/>
    <w:rsid w:val="00946620"/>
    <w:rsid w:val="00946786"/>
    <w:rsid w:val="00952F23"/>
    <w:rsid w:val="00956C5A"/>
    <w:rsid w:val="0095731B"/>
    <w:rsid w:val="00961C53"/>
    <w:rsid w:val="009624C1"/>
    <w:rsid w:val="0096277B"/>
    <w:rsid w:val="0096426E"/>
    <w:rsid w:val="0096464B"/>
    <w:rsid w:val="00965D56"/>
    <w:rsid w:val="0096767C"/>
    <w:rsid w:val="0097065B"/>
    <w:rsid w:val="00984004"/>
    <w:rsid w:val="009861CB"/>
    <w:rsid w:val="00986E70"/>
    <w:rsid w:val="00990E4F"/>
    <w:rsid w:val="00991372"/>
    <w:rsid w:val="00991C69"/>
    <w:rsid w:val="0099247D"/>
    <w:rsid w:val="00995A71"/>
    <w:rsid w:val="00995CC4"/>
    <w:rsid w:val="009A1819"/>
    <w:rsid w:val="009A1C9A"/>
    <w:rsid w:val="009A3461"/>
    <w:rsid w:val="009A54E8"/>
    <w:rsid w:val="009A687D"/>
    <w:rsid w:val="009A7543"/>
    <w:rsid w:val="009B5CEB"/>
    <w:rsid w:val="009B7C82"/>
    <w:rsid w:val="009C055E"/>
    <w:rsid w:val="009C2025"/>
    <w:rsid w:val="009C3B11"/>
    <w:rsid w:val="009C489A"/>
    <w:rsid w:val="009C4A25"/>
    <w:rsid w:val="009C6236"/>
    <w:rsid w:val="009C6D8A"/>
    <w:rsid w:val="009C723C"/>
    <w:rsid w:val="009C7B4E"/>
    <w:rsid w:val="009D1D66"/>
    <w:rsid w:val="009D253C"/>
    <w:rsid w:val="009D2777"/>
    <w:rsid w:val="009D36C3"/>
    <w:rsid w:val="009D5AAD"/>
    <w:rsid w:val="009E08FD"/>
    <w:rsid w:val="009E13A2"/>
    <w:rsid w:val="009E37C0"/>
    <w:rsid w:val="009E3F06"/>
    <w:rsid w:val="009E4DC6"/>
    <w:rsid w:val="009E5F1B"/>
    <w:rsid w:val="009E63F1"/>
    <w:rsid w:val="009F2F5C"/>
    <w:rsid w:val="009F6A6C"/>
    <w:rsid w:val="00A0132F"/>
    <w:rsid w:val="00A03035"/>
    <w:rsid w:val="00A04C7C"/>
    <w:rsid w:val="00A04E39"/>
    <w:rsid w:val="00A05475"/>
    <w:rsid w:val="00A06400"/>
    <w:rsid w:val="00A06445"/>
    <w:rsid w:val="00A06E92"/>
    <w:rsid w:val="00A10519"/>
    <w:rsid w:val="00A10E02"/>
    <w:rsid w:val="00A12A9B"/>
    <w:rsid w:val="00A12E90"/>
    <w:rsid w:val="00A140BF"/>
    <w:rsid w:val="00A1500C"/>
    <w:rsid w:val="00A16339"/>
    <w:rsid w:val="00A20A15"/>
    <w:rsid w:val="00A20DF5"/>
    <w:rsid w:val="00A22CB9"/>
    <w:rsid w:val="00A24545"/>
    <w:rsid w:val="00A2470C"/>
    <w:rsid w:val="00A25F68"/>
    <w:rsid w:val="00A268C1"/>
    <w:rsid w:val="00A271E0"/>
    <w:rsid w:val="00A27E70"/>
    <w:rsid w:val="00A300F5"/>
    <w:rsid w:val="00A33381"/>
    <w:rsid w:val="00A35093"/>
    <w:rsid w:val="00A379BB"/>
    <w:rsid w:val="00A43A50"/>
    <w:rsid w:val="00A44EAB"/>
    <w:rsid w:val="00A4589D"/>
    <w:rsid w:val="00A52476"/>
    <w:rsid w:val="00A54129"/>
    <w:rsid w:val="00A54673"/>
    <w:rsid w:val="00A552CD"/>
    <w:rsid w:val="00A55451"/>
    <w:rsid w:val="00A55A4E"/>
    <w:rsid w:val="00A56D17"/>
    <w:rsid w:val="00A60861"/>
    <w:rsid w:val="00A62012"/>
    <w:rsid w:val="00A6279F"/>
    <w:rsid w:val="00A63F42"/>
    <w:rsid w:val="00A6512E"/>
    <w:rsid w:val="00A66ED8"/>
    <w:rsid w:val="00A704F0"/>
    <w:rsid w:val="00A71AC3"/>
    <w:rsid w:val="00A71E1D"/>
    <w:rsid w:val="00A72097"/>
    <w:rsid w:val="00A743AF"/>
    <w:rsid w:val="00A76B34"/>
    <w:rsid w:val="00A77CF4"/>
    <w:rsid w:val="00A80F2F"/>
    <w:rsid w:val="00A84254"/>
    <w:rsid w:val="00A849FB"/>
    <w:rsid w:val="00A84B6A"/>
    <w:rsid w:val="00A86CAE"/>
    <w:rsid w:val="00A87F77"/>
    <w:rsid w:val="00A909F9"/>
    <w:rsid w:val="00A9248C"/>
    <w:rsid w:val="00A92492"/>
    <w:rsid w:val="00A928EA"/>
    <w:rsid w:val="00A960EF"/>
    <w:rsid w:val="00A97318"/>
    <w:rsid w:val="00A97994"/>
    <w:rsid w:val="00AA3D7D"/>
    <w:rsid w:val="00AA3F7A"/>
    <w:rsid w:val="00AA4FBB"/>
    <w:rsid w:val="00AB016B"/>
    <w:rsid w:val="00AB2B04"/>
    <w:rsid w:val="00AB3F75"/>
    <w:rsid w:val="00AB54E4"/>
    <w:rsid w:val="00AC0665"/>
    <w:rsid w:val="00AC1F01"/>
    <w:rsid w:val="00AC3AC7"/>
    <w:rsid w:val="00AC564C"/>
    <w:rsid w:val="00AC5EA8"/>
    <w:rsid w:val="00AD0B6D"/>
    <w:rsid w:val="00AD1442"/>
    <w:rsid w:val="00AD1A02"/>
    <w:rsid w:val="00AD45CB"/>
    <w:rsid w:val="00AD4D3A"/>
    <w:rsid w:val="00AD777D"/>
    <w:rsid w:val="00AE1FD7"/>
    <w:rsid w:val="00AE28AB"/>
    <w:rsid w:val="00AE4650"/>
    <w:rsid w:val="00AE4B89"/>
    <w:rsid w:val="00AE4D8C"/>
    <w:rsid w:val="00AE5256"/>
    <w:rsid w:val="00AE58B7"/>
    <w:rsid w:val="00AF1776"/>
    <w:rsid w:val="00AF26D5"/>
    <w:rsid w:val="00AF29C6"/>
    <w:rsid w:val="00AF4C44"/>
    <w:rsid w:val="00B0069E"/>
    <w:rsid w:val="00B014EF"/>
    <w:rsid w:val="00B01BB4"/>
    <w:rsid w:val="00B02A60"/>
    <w:rsid w:val="00B05649"/>
    <w:rsid w:val="00B1018A"/>
    <w:rsid w:val="00B1289E"/>
    <w:rsid w:val="00B13150"/>
    <w:rsid w:val="00B14A91"/>
    <w:rsid w:val="00B14E4B"/>
    <w:rsid w:val="00B16075"/>
    <w:rsid w:val="00B1609E"/>
    <w:rsid w:val="00B1770D"/>
    <w:rsid w:val="00B17F41"/>
    <w:rsid w:val="00B21998"/>
    <w:rsid w:val="00B2304A"/>
    <w:rsid w:val="00B232D1"/>
    <w:rsid w:val="00B235D4"/>
    <w:rsid w:val="00B252A4"/>
    <w:rsid w:val="00B25C59"/>
    <w:rsid w:val="00B30C3C"/>
    <w:rsid w:val="00B31B00"/>
    <w:rsid w:val="00B31DCC"/>
    <w:rsid w:val="00B32DC2"/>
    <w:rsid w:val="00B341ED"/>
    <w:rsid w:val="00B34D3F"/>
    <w:rsid w:val="00B36BA6"/>
    <w:rsid w:val="00B37992"/>
    <w:rsid w:val="00B37EDA"/>
    <w:rsid w:val="00B400EC"/>
    <w:rsid w:val="00B4142D"/>
    <w:rsid w:val="00B41A1C"/>
    <w:rsid w:val="00B459EB"/>
    <w:rsid w:val="00B47579"/>
    <w:rsid w:val="00B51B43"/>
    <w:rsid w:val="00B52792"/>
    <w:rsid w:val="00B53362"/>
    <w:rsid w:val="00B54643"/>
    <w:rsid w:val="00B56BF4"/>
    <w:rsid w:val="00B60837"/>
    <w:rsid w:val="00B60978"/>
    <w:rsid w:val="00B632B4"/>
    <w:rsid w:val="00B63796"/>
    <w:rsid w:val="00B646A4"/>
    <w:rsid w:val="00B658AF"/>
    <w:rsid w:val="00B65C73"/>
    <w:rsid w:val="00B71253"/>
    <w:rsid w:val="00B72560"/>
    <w:rsid w:val="00B738CE"/>
    <w:rsid w:val="00B74E74"/>
    <w:rsid w:val="00B76F67"/>
    <w:rsid w:val="00B82CD7"/>
    <w:rsid w:val="00B84233"/>
    <w:rsid w:val="00B84342"/>
    <w:rsid w:val="00B853D6"/>
    <w:rsid w:val="00B86A55"/>
    <w:rsid w:val="00B86AEF"/>
    <w:rsid w:val="00B86B92"/>
    <w:rsid w:val="00B904D5"/>
    <w:rsid w:val="00B9271B"/>
    <w:rsid w:val="00B92B82"/>
    <w:rsid w:val="00B967BB"/>
    <w:rsid w:val="00B9747D"/>
    <w:rsid w:val="00BA1E99"/>
    <w:rsid w:val="00BA6FAD"/>
    <w:rsid w:val="00BA7136"/>
    <w:rsid w:val="00BB0436"/>
    <w:rsid w:val="00BB4613"/>
    <w:rsid w:val="00BB72F4"/>
    <w:rsid w:val="00BB7800"/>
    <w:rsid w:val="00BC1675"/>
    <w:rsid w:val="00BC21E8"/>
    <w:rsid w:val="00BC5B8F"/>
    <w:rsid w:val="00BC6A50"/>
    <w:rsid w:val="00BD080E"/>
    <w:rsid w:val="00BD17A0"/>
    <w:rsid w:val="00BD1A57"/>
    <w:rsid w:val="00BD2705"/>
    <w:rsid w:val="00BD3B85"/>
    <w:rsid w:val="00BD45EF"/>
    <w:rsid w:val="00BD4D4F"/>
    <w:rsid w:val="00BD7B07"/>
    <w:rsid w:val="00BE23EB"/>
    <w:rsid w:val="00BE299C"/>
    <w:rsid w:val="00BE36A8"/>
    <w:rsid w:val="00BE44D1"/>
    <w:rsid w:val="00BE6FE8"/>
    <w:rsid w:val="00BF174D"/>
    <w:rsid w:val="00BF32EE"/>
    <w:rsid w:val="00BF3FDF"/>
    <w:rsid w:val="00BF41F0"/>
    <w:rsid w:val="00C0343F"/>
    <w:rsid w:val="00C03D48"/>
    <w:rsid w:val="00C04AF8"/>
    <w:rsid w:val="00C06444"/>
    <w:rsid w:val="00C07B45"/>
    <w:rsid w:val="00C07E87"/>
    <w:rsid w:val="00C125D4"/>
    <w:rsid w:val="00C146DA"/>
    <w:rsid w:val="00C156C4"/>
    <w:rsid w:val="00C212B0"/>
    <w:rsid w:val="00C21BF1"/>
    <w:rsid w:val="00C24257"/>
    <w:rsid w:val="00C24723"/>
    <w:rsid w:val="00C25C56"/>
    <w:rsid w:val="00C325B6"/>
    <w:rsid w:val="00C33DA5"/>
    <w:rsid w:val="00C36B64"/>
    <w:rsid w:val="00C37EE6"/>
    <w:rsid w:val="00C40142"/>
    <w:rsid w:val="00C417EA"/>
    <w:rsid w:val="00C42F5B"/>
    <w:rsid w:val="00C439F2"/>
    <w:rsid w:val="00C50C5E"/>
    <w:rsid w:val="00C52200"/>
    <w:rsid w:val="00C57791"/>
    <w:rsid w:val="00C64099"/>
    <w:rsid w:val="00C67550"/>
    <w:rsid w:val="00C67F46"/>
    <w:rsid w:val="00C70580"/>
    <w:rsid w:val="00C7086D"/>
    <w:rsid w:val="00C71788"/>
    <w:rsid w:val="00C740A7"/>
    <w:rsid w:val="00C77EDC"/>
    <w:rsid w:val="00C81733"/>
    <w:rsid w:val="00C81EE2"/>
    <w:rsid w:val="00C85F57"/>
    <w:rsid w:val="00C90521"/>
    <w:rsid w:val="00C9104F"/>
    <w:rsid w:val="00C9526F"/>
    <w:rsid w:val="00C95BEC"/>
    <w:rsid w:val="00C965BB"/>
    <w:rsid w:val="00CA06EE"/>
    <w:rsid w:val="00CA0C0C"/>
    <w:rsid w:val="00CA3F8D"/>
    <w:rsid w:val="00CA4C00"/>
    <w:rsid w:val="00CA6E05"/>
    <w:rsid w:val="00CA70D6"/>
    <w:rsid w:val="00CB02B0"/>
    <w:rsid w:val="00CB0EF5"/>
    <w:rsid w:val="00CB28DA"/>
    <w:rsid w:val="00CB62AC"/>
    <w:rsid w:val="00CC1A03"/>
    <w:rsid w:val="00CC1DE2"/>
    <w:rsid w:val="00CC3D45"/>
    <w:rsid w:val="00CD0BD9"/>
    <w:rsid w:val="00CD37AA"/>
    <w:rsid w:val="00CD4F0E"/>
    <w:rsid w:val="00CD6751"/>
    <w:rsid w:val="00CD6785"/>
    <w:rsid w:val="00CE1BF5"/>
    <w:rsid w:val="00CE6D38"/>
    <w:rsid w:val="00CF03FC"/>
    <w:rsid w:val="00CF282C"/>
    <w:rsid w:val="00CF47CC"/>
    <w:rsid w:val="00CF4F61"/>
    <w:rsid w:val="00CF56AB"/>
    <w:rsid w:val="00CF5A7B"/>
    <w:rsid w:val="00D01685"/>
    <w:rsid w:val="00D02D08"/>
    <w:rsid w:val="00D050EA"/>
    <w:rsid w:val="00D06748"/>
    <w:rsid w:val="00D07A72"/>
    <w:rsid w:val="00D10824"/>
    <w:rsid w:val="00D11492"/>
    <w:rsid w:val="00D118D5"/>
    <w:rsid w:val="00D146AB"/>
    <w:rsid w:val="00D15CD5"/>
    <w:rsid w:val="00D17974"/>
    <w:rsid w:val="00D20494"/>
    <w:rsid w:val="00D224B1"/>
    <w:rsid w:val="00D231B4"/>
    <w:rsid w:val="00D23312"/>
    <w:rsid w:val="00D233F7"/>
    <w:rsid w:val="00D23A50"/>
    <w:rsid w:val="00D25DDF"/>
    <w:rsid w:val="00D277F2"/>
    <w:rsid w:val="00D27904"/>
    <w:rsid w:val="00D3127B"/>
    <w:rsid w:val="00D324F6"/>
    <w:rsid w:val="00D3361B"/>
    <w:rsid w:val="00D33CA8"/>
    <w:rsid w:val="00D34722"/>
    <w:rsid w:val="00D351AD"/>
    <w:rsid w:val="00D37878"/>
    <w:rsid w:val="00D42AD4"/>
    <w:rsid w:val="00D42E0E"/>
    <w:rsid w:val="00D43DF3"/>
    <w:rsid w:val="00D45C5B"/>
    <w:rsid w:val="00D5209D"/>
    <w:rsid w:val="00D52A11"/>
    <w:rsid w:val="00D54B87"/>
    <w:rsid w:val="00D561AF"/>
    <w:rsid w:val="00D570DB"/>
    <w:rsid w:val="00D60642"/>
    <w:rsid w:val="00D61C4E"/>
    <w:rsid w:val="00D61CDA"/>
    <w:rsid w:val="00D626B5"/>
    <w:rsid w:val="00D63BE1"/>
    <w:rsid w:val="00D64CD7"/>
    <w:rsid w:val="00D6661B"/>
    <w:rsid w:val="00D70056"/>
    <w:rsid w:val="00D73838"/>
    <w:rsid w:val="00D80905"/>
    <w:rsid w:val="00D82AAC"/>
    <w:rsid w:val="00D82ACC"/>
    <w:rsid w:val="00D83DE0"/>
    <w:rsid w:val="00D84050"/>
    <w:rsid w:val="00D861FA"/>
    <w:rsid w:val="00D878D7"/>
    <w:rsid w:val="00D91D19"/>
    <w:rsid w:val="00D91E6B"/>
    <w:rsid w:val="00D94D3F"/>
    <w:rsid w:val="00D96BEB"/>
    <w:rsid w:val="00D9716C"/>
    <w:rsid w:val="00D9759E"/>
    <w:rsid w:val="00DA2D09"/>
    <w:rsid w:val="00DA43FD"/>
    <w:rsid w:val="00DA70A7"/>
    <w:rsid w:val="00DA7D4A"/>
    <w:rsid w:val="00DB3903"/>
    <w:rsid w:val="00DB439C"/>
    <w:rsid w:val="00DB47BE"/>
    <w:rsid w:val="00DB4A15"/>
    <w:rsid w:val="00DB6F2F"/>
    <w:rsid w:val="00DC1B2D"/>
    <w:rsid w:val="00DC38DF"/>
    <w:rsid w:val="00DC5C8F"/>
    <w:rsid w:val="00DC7D45"/>
    <w:rsid w:val="00DD0C6E"/>
    <w:rsid w:val="00DD104B"/>
    <w:rsid w:val="00DD4A0E"/>
    <w:rsid w:val="00DE2D4A"/>
    <w:rsid w:val="00DE340B"/>
    <w:rsid w:val="00DE4482"/>
    <w:rsid w:val="00DE4834"/>
    <w:rsid w:val="00DE53AD"/>
    <w:rsid w:val="00DE59DD"/>
    <w:rsid w:val="00DE6D18"/>
    <w:rsid w:val="00DE7581"/>
    <w:rsid w:val="00DE778E"/>
    <w:rsid w:val="00DE7AB5"/>
    <w:rsid w:val="00DF4A8D"/>
    <w:rsid w:val="00DF51F0"/>
    <w:rsid w:val="00DF6D17"/>
    <w:rsid w:val="00DF72A5"/>
    <w:rsid w:val="00E03E57"/>
    <w:rsid w:val="00E07AB5"/>
    <w:rsid w:val="00E10E3E"/>
    <w:rsid w:val="00E112B2"/>
    <w:rsid w:val="00E16582"/>
    <w:rsid w:val="00E16747"/>
    <w:rsid w:val="00E168CB"/>
    <w:rsid w:val="00E2026D"/>
    <w:rsid w:val="00E214F2"/>
    <w:rsid w:val="00E216DD"/>
    <w:rsid w:val="00E233E9"/>
    <w:rsid w:val="00E23713"/>
    <w:rsid w:val="00E24960"/>
    <w:rsid w:val="00E2519A"/>
    <w:rsid w:val="00E25613"/>
    <w:rsid w:val="00E32C43"/>
    <w:rsid w:val="00E34C0B"/>
    <w:rsid w:val="00E34EC9"/>
    <w:rsid w:val="00E34FCE"/>
    <w:rsid w:val="00E40067"/>
    <w:rsid w:val="00E404DD"/>
    <w:rsid w:val="00E42371"/>
    <w:rsid w:val="00E42B4D"/>
    <w:rsid w:val="00E43ADE"/>
    <w:rsid w:val="00E43B7B"/>
    <w:rsid w:val="00E467BA"/>
    <w:rsid w:val="00E46F24"/>
    <w:rsid w:val="00E470A7"/>
    <w:rsid w:val="00E521FB"/>
    <w:rsid w:val="00E526B0"/>
    <w:rsid w:val="00E540B4"/>
    <w:rsid w:val="00E548E2"/>
    <w:rsid w:val="00E5622E"/>
    <w:rsid w:val="00E63752"/>
    <w:rsid w:val="00E67725"/>
    <w:rsid w:val="00E67B97"/>
    <w:rsid w:val="00E73CF4"/>
    <w:rsid w:val="00E74B03"/>
    <w:rsid w:val="00E767D3"/>
    <w:rsid w:val="00E76E45"/>
    <w:rsid w:val="00E77B71"/>
    <w:rsid w:val="00E80B3B"/>
    <w:rsid w:val="00E80C19"/>
    <w:rsid w:val="00E81C5D"/>
    <w:rsid w:val="00E82A06"/>
    <w:rsid w:val="00E82A7D"/>
    <w:rsid w:val="00E82EE8"/>
    <w:rsid w:val="00E85BAB"/>
    <w:rsid w:val="00E86B0C"/>
    <w:rsid w:val="00E872C7"/>
    <w:rsid w:val="00E9076A"/>
    <w:rsid w:val="00E9124B"/>
    <w:rsid w:val="00E92E9C"/>
    <w:rsid w:val="00E94026"/>
    <w:rsid w:val="00E94BB0"/>
    <w:rsid w:val="00E94E64"/>
    <w:rsid w:val="00E970C5"/>
    <w:rsid w:val="00EA1CE9"/>
    <w:rsid w:val="00EA4416"/>
    <w:rsid w:val="00EB44BA"/>
    <w:rsid w:val="00EB6549"/>
    <w:rsid w:val="00EB6684"/>
    <w:rsid w:val="00EC2877"/>
    <w:rsid w:val="00EC3A03"/>
    <w:rsid w:val="00EC7B5D"/>
    <w:rsid w:val="00ED014B"/>
    <w:rsid w:val="00ED3212"/>
    <w:rsid w:val="00ED63CA"/>
    <w:rsid w:val="00EE1CDA"/>
    <w:rsid w:val="00EE232B"/>
    <w:rsid w:val="00EE364F"/>
    <w:rsid w:val="00EE442C"/>
    <w:rsid w:val="00EE522F"/>
    <w:rsid w:val="00EE5A90"/>
    <w:rsid w:val="00EE5C74"/>
    <w:rsid w:val="00EE7767"/>
    <w:rsid w:val="00EF7895"/>
    <w:rsid w:val="00F0042A"/>
    <w:rsid w:val="00F00C2B"/>
    <w:rsid w:val="00F01DB7"/>
    <w:rsid w:val="00F06DD0"/>
    <w:rsid w:val="00F0718E"/>
    <w:rsid w:val="00F07E9A"/>
    <w:rsid w:val="00F10221"/>
    <w:rsid w:val="00F107A7"/>
    <w:rsid w:val="00F123FE"/>
    <w:rsid w:val="00F13F0A"/>
    <w:rsid w:val="00F16E75"/>
    <w:rsid w:val="00F1716F"/>
    <w:rsid w:val="00F219E9"/>
    <w:rsid w:val="00F22341"/>
    <w:rsid w:val="00F24D2B"/>
    <w:rsid w:val="00F250E8"/>
    <w:rsid w:val="00F25827"/>
    <w:rsid w:val="00F265E3"/>
    <w:rsid w:val="00F27620"/>
    <w:rsid w:val="00F344A6"/>
    <w:rsid w:val="00F35A65"/>
    <w:rsid w:val="00F3792F"/>
    <w:rsid w:val="00F40127"/>
    <w:rsid w:val="00F4776C"/>
    <w:rsid w:val="00F4793B"/>
    <w:rsid w:val="00F50178"/>
    <w:rsid w:val="00F60432"/>
    <w:rsid w:val="00F609A7"/>
    <w:rsid w:val="00F61AE5"/>
    <w:rsid w:val="00F645DF"/>
    <w:rsid w:val="00F6521B"/>
    <w:rsid w:val="00F661C1"/>
    <w:rsid w:val="00F67E15"/>
    <w:rsid w:val="00F70490"/>
    <w:rsid w:val="00F71498"/>
    <w:rsid w:val="00F77560"/>
    <w:rsid w:val="00F803D8"/>
    <w:rsid w:val="00F815F2"/>
    <w:rsid w:val="00F822D3"/>
    <w:rsid w:val="00F86005"/>
    <w:rsid w:val="00F8665F"/>
    <w:rsid w:val="00F91285"/>
    <w:rsid w:val="00F91CE5"/>
    <w:rsid w:val="00F92EC6"/>
    <w:rsid w:val="00F96DE5"/>
    <w:rsid w:val="00FA00BD"/>
    <w:rsid w:val="00FA03A5"/>
    <w:rsid w:val="00FA15DF"/>
    <w:rsid w:val="00FA5472"/>
    <w:rsid w:val="00FA56C5"/>
    <w:rsid w:val="00FA66C4"/>
    <w:rsid w:val="00FA6DB0"/>
    <w:rsid w:val="00FB0ADF"/>
    <w:rsid w:val="00FB2E71"/>
    <w:rsid w:val="00FB4196"/>
    <w:rsid w:val="00FC1A26"/>
    <w:rsid w:val="00FC37F6"/>
    <w:rsid w:val="00FC5164"/>
    <w:rsid w:val="00FC66FC"/>
    <w:rsid w:val="00FC7639"/>
    <w:rsid w:val="00FD0865"/>
    <w:rsid w:val="00FD14E2"/>
    <w:rsid w:val="00FD2E72"/>
    <w:rsid w:val="00FD35D8"/>
    <w:rsid w:val="00FD70F9"/>
    <w:rsid w:val="00FE0B0B"/>
    <w:rsid w:val="00FE1878"/>
    <w:rsid w:val="00FE3BCA"/>
    <w:rsid w:val="00FE5A3E"/>
    <w:rsid w:val="00FE6338"/>
    <w:rsid w:val="00FF0206"/>
    <w:rsid w:val="00FF2632"/>
    <w:rsid w:val="00FF2ADB"/>
    <w:rsid w:val="00FF2DD6"/>
    <w:rsid w:val="00FF40BA"/>
    <w:rsid w:val="00FF5A94"/>
    <w:rsid w:val="00FF5DCC"/>
    <w:rsid w:val="00FF7BD9"/>
    <w:rsid w:val="0226EA49"/>
    <w:rsid w:val="02C78365"/>
    <w:rsid w:val="03C048A7"/>
    <w:rsid w:val="04062535"/>
    <w:rsid w:val="081B980F"/>
    <w:rsid w:val="09513F5F"/>
    <w:rsid w:val="0A57FDA7"/>
    <w:rsid w:val="0A7F758A"/>
    <w:rsid w:val="0AF6C6E4"/>
    <w:rsid w:val="0B02BC8F"/>
    <w:rsid w:val="0C90C789"/>
    <w:rsid w:val="0D67F1AB"/>
    <w:rsid w:val="0F98F63A"/>
    <w:rsid w:val="12B8D805"/>
    <w:rsid w:val="12E61C7C"/>
    <w:rsid w:val="131D24EA"/>
    <w:rsid w:val="146BF874"/>
    <w:rsid w:val="14FA7244"/>
    <w:rsid w:val="15790E71"/>
    <w:rsid w:val="197D9222"/>
    <w:rsid w:val="1BCECF3C"/>
    <w:rsid w:val="1E0C3D79"/>
    <w:rsid w:val="1E43954C"/>
    <w:rsid w:val="1EB3F19F"/>
    <w:rsid w:val="1F25C2CA"/>
    <w:rsid w:val="1FD2E625"/>
    <w:rsid w:val="23C5D04C"/>
    <w:rsid w:val="24277088"/>
    <w:rsid w:val="247604DC"/>
    <w:rsid w:val="257C4458"/>
    <w:rsid w:val="25C1319C"/>
    <w:rsid w:val="26723B5C"/>
    <w:rsid w:val="2809BA32"/>
    <w:rsid w:val="28E42C22"/>
    <w:rsid w:val="29DD2F7E"/>
    <w:rsid w:val="2B0AABA6"/>
    <w:rsid w:val="2D5450CA"/>
    <w:rsid w:val="2D71A4EC"/>
    <w:rsid w:val="2D7ADCC0"/>
    <w:rsid w:val="30A1B828"/>
    <w:rsid w:val="30EC992C"/>
    <w:rsid w:val="3126B385"/>
    <w:rsid w:val="3304AAAE"/>
    <w:rsid w:val="331E68E4"/>
    <w:rsid w:val="33654D99"/>
    <w:rsid w:val="368D883F"/>
    <w:rsid w:val="36FF9B9B"/>
    <w:rsid w:val="377A0551"/>
    <w:rsid w:val="37A1C9F6"/>
    <w:rsid w:val="37CFA833"/>
    <w:rsid w:val="3C6B7755"/>
    <w:rsid w:val="3D1B5772"/>
    <w:rsid w:val="3D85876B"/>
    <w:rsid w:val="3E7613C2"/>
    <w:rsid w:val="3F2A6124"/>
    <w:rsid w:val="3FC47BE5"/>
    <w:rsid w:val="402B84AA"/>
    <w:rsid w:val="46568BC6"/>
    <w:rsid w:val="47641E48"/>
    <w:rsid w:val="499AB26C"/>
    <w:rsid w:val="4B8DED9D"/>
    <w:rsid w:val="4DC24344"/>
    <w:rsid w:val="4DC65252"/>
    <w:rsid w:val="4E0BCCD6"/>
    <w:rsid w:val="4EE15761"/>
    <w:rsid w:val="4F8BE515"/>
    <w:rsid w:val="4FB049C3"/>
    <w:rsid w:val="50585BC1"/>
    <w:rsid w:val="51395785"/>
    <w:rsid w:val="54B77D6A"/>
    <w:rsid w:val="55B0D1B3"/>
    <w:rsid w:val="562B0CA1"/>
    <w:rsid w:val="577E2AA7"/>
    <w:rsid w:val="58E899A0"/>
    <w:rsid w:val="59870F1C"/>
    <w:rsid w:val="59B08B87"/>
    <w:rsid w:val="5AEC0928"/>
    <w:rsid w:val="5B02841E"/>
    <w:rsid w:val="5CBA45FC"/>
    <w:rsid w:val="5CD956FE"/>
    <w:rsid w:val="5DA25247"/>
    <w:rsid w:val="5DB31B48"/>
    <w:rsid w:val="5E6ABDDB"/>
    <w:rsid w:val="5EACEF63"/>
    <w:rsid w:val="5F2572D4"/>
    <w:rsid w:val="63A36E0C"/>
    <w:rsid w:val="6590DAFF"/>
    <w:rsid w:val="67526F70"/>
    <w:rsid w:val="67F2CDD0"/>
    <w:rsid w:val="681DA75A"/>
    <w:rsid w:val="69F2BAED"/>
    <w:rsid w:val="69FFCBDC"/>
    <w:rsid w:val="6A17311A"/>
    <w:rsid w:val="6BFC246B"/>
    <w:rsid w:val="6BFD8CB9"/>
    <w:rsid w:val="6C91D93E"/>
    <w:rsid w:val="6D1237AD"/>
    <w:rsid w:val="6D642FF7"/>
    <w:rsid w:val="6E1FDF8C"/>
    <w:rsid w:val="6E3B754B"/>
    <w:rsid w:val="6E909722"/>
    <w:rsid w:val="6EDA0C8F"/>
    <w:rsid w:val="70AC1C2E"/>
    <w:rsid w:val="7139D173"/>
    <w:rsid w:val="722D3213"/>
    <w:rsid w:val="73743A1E"/>
    <w:rsid w:val="73F9DA76"/>
    <w:rsid w:val="752D5855"/>
    <w:rsid w:val="754034FE"/>
    <w:rsid w:val="766433DA"/>
    <w:rsid w:val="768E9F4C"/>
    <w:rsid w:val="76974A97"/>
    <w:rsid w:val="77F09B00"/>
    <w:rsid w:val="780A145D"/>
    <w:rsid w:val="78FA5634"/>
    <w:rsid w:val="7922C862"/>
    <w:rsid w:val="7934E617"/>
    <w:rsid w:val="79BC4AA8"/>
    <w:rsid w:val="7A2BB947"/>
    <w:rsid w:val="7B5BF1E7"/>
    <w:rsid w:val="7B96611A"/>
    <w:rsid w:val="7C2D85B4"/>
    <w:rsid w:val="7E9E5B74"/>
    <w:rsid w:val="7FA20837"/>
    <w:rsid w:val="7FB73F7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C23CB"/>
  <w15:chartTrackingRefBased/>
  <w15:docId w15:val="{5B417C27-F3F6-4E9F-B13B-387BFB9B0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61C4E"/>
    <w:pPr>
      <w:spacing w:after="8" w:line="268" w:lineRule="auto"/>
      <w:ind w:left="10" w:right="62" w:hanging="10"/>
      <w:jc w:val="both"/>
    </w:pPr>
    <w:rPr>
      <w:rFonts w:ascii="Times New Roman" w:eastAsia="Times New Roman" w:hAnsi="Times New Roman" w:cs="Times New Roman"/>
      <w:color w:val="000000"/>
      <w:kern w:val="0"/>
      <w:sz w:val="24"/>
      <w:lang w:eastAsia="et-EE"/>
      <w14:ligatures w14:val="none"/>
    </w:rPr>
  </w:style>
  <w:style w:type="paragraph" w:styleId="Pealkiri1">
    <w:name w:val="heading 1"/>
    <w:basedOn w:val="Normaallaad"/>
    <w:next w:val="Normaallaad"/>
    <w:link w:val="Pealkiri1Mrk"/>
    <w:uiPriority w:val="9"/>
    <w:qFormat/>
    <w:rsid w:val="00D61C4E"/>
    <w:pPr>
      <w:keepNext/>
      <w:keepLines/>
      <w:spacing w:before="360" w:after="80" w:line="259" w:lineRule="auto"/>
      <w:ind w:left="0" w:right="0" w:firstLine="0"/>
      <w:jc w:val="left"/>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Pealkiri2">
    <w:name w:val="heading 2"/>
    <w:basedOn w:val="Normaallaad"/>
    <w:next w:val="Normaallaad"/>
    <w:link w:val="Pealkiri2Mrk"/>
    <w:uiPriority w:val="9"/>
    <w:semiHidden/>
    <w:unhideWhenUsed/>
    <w:qFormat/>
    <w:rsid w:val="00D61C4E"/>
    <w:pPr>
      <w:keepNext/>
      <w:keepLines/>
      <w:spacing w:before="160" w:after="80" w:line="259" w:lineRule="auto"/>
      <w:ind w:left="0" w:right="0" w:firstLine="0"/>
      <w:jc w:val="left"/>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Pealkiri3">
    <w:name w:val="heading 3"/>
    <w:basedOn w:val="Normaallaad"/>
    <w:next w:val="Normaallaad"/>
    <w:link w:val="Pealkiri3Mrk"/>
    <w:uiPriority w:val="9"/>
    <w:semiHidden/>
    <w:unhideWhenUsed/>
    <w:qFormat/>
    <w:rsid w:val="00D61C4E"/>
    <w:pPr>
      <w:keepNext/>
      <w:keepLines/>
      <w:spacing w:before="160" w:after="80" w:line="259" w:lineRule="auto"/>
      <w:ind w:left="0" w:right="0" w:firstLine="0"/>
      <w:jc w:val="left"/>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Pealkiri4">
    <w:name w:val="heading 4"/>
    <w:basedOn w:val="Normaallaad"/>
    <w:next w:val="Normaallaad"/>
    <w:link w:val="Pealkiri4Mrk"/>
    <w:uiPriority w:val="9"/>
    <w:semiHidden/>
    <w:unhideWhenUsed/>
    <w:qFormat/>
    <w:rsid w:val="00D61C4E"/>
    <w:pPr>
      <w:keepNext/>
      <w:keepLines/>
      <w:spacing w:before="80" w:after="40" w:line="259" w:lineRule="auto"/>
      <w:ind w:left="0" w:right="0" w:firstLine="0"/>
      <w:jc w:val="left"/>
      <w:outlineLvl w:val="3"/>
    </w:pPr>
    <w:rPr>
      <w:rFonts w:asciiTheme="minorHAnsi" w:eastAsiaTheme="majorEastAsia" w:hAnsiTheme="minorHAnsi" w:cstheme="majorBidi"/>
      <w:i/>
      <w:iCs/>
      <w:color w:val="2F5496" w:themeColor="accent1" w:themeShade="BF"/>
      <w:kern w:val="2"/>
      <w:sz w:val="22"/>
      <w:lang w:eastAsia="en-US"/>
      <w14:ligatures w14:val="standardContextual"/>
    </w:rPr>
  </w:style>
  <w:style w:type="paragraph" w:styleId="Pealkiri5">
    <w:name w:val="heading 5"/>
    <w:basedOn w:val="Normaallaad"/>
    <w:next w:val="Normaallaad"/>
    <w:link w:val="Pealkiri5Mrk"/>
    <w:uiPriority w:val="9"/>
    <w:semiHidden/>
    <w:unhideWhenUsed/>
    <w:qFormat/>
    <w:rsid w:val="00D61C4E"/>
    <w:pPr>
      <w:keepNext/>
      <w:keepLines/>
      <w:spacing w:before="80" w:after="40" w:line="259" w:lineRule="auto"/>
      <w:ind w:left="0" w:right="0" w:firstLine="0"/>
      <w:jc w:val="left"/>
      <w:outlineLvl w:val="4"/>
    </w:pPr>
    <w:rPr>
      <w:rFonts w:asciiTheme="minorHAnsi" w:eastAsiaTheme="majorEastAsia" w:hAnsiTheme="minorHAnsi" w:cstheme="majorBidi"/>
      <w:color w:val="2F5496" w:themeColor="accent1" w:themeShade="BF"/>
      <w:kern w:val="2"/>
      <w:sz w:val="22"/>
      <w:lang w:eastAsia="en-US"/>
      <w14:ligatures w14:val="standardContextual"/>
    </w:rPr>
  </w:style>
  <w:style w:type="paragraph" w:styleId="Pealkiri6">
    <w:name w:val="heading 6"/>
    <w:basedOn w:val="Normaallaad"/>
    <w:next w:val="Normaallaad"/>
    <w:link w:val="Pealkiri6Mrk"/>
    <w:uiPriority w:val="9"/>
    <w:semiHidden/>
    <w:unhideWhenUsed/>
    <w:qFormat/>
    <w:rsid w:val="00D61C4E"/>
    <w:pPr>
      <w:keepNext/>
      <w:keepLines/>
      <w:spacing w:before="40" w:after="0" w:line="259" w:lineRule="auto"/>
      <w:ind w:left="0" w:right="0" w:firstLine="0"/>
      <w:jc w:val="left"/>
      <w:outlineLvl w:val="5"/>
    </w:pPr>
    <w:rPr>
      <w:rFonts w:asciiTheme="minorHAnsi" w:eastAsiaTheme="majorEastAsia" w:hAnsiTheme="minorHAnsi" w:cstheme="majorBidi"/>
      <w:i/>
      <w:iCs/>
      <w:color w:val="595959" w:themeColor="text1" w:themeTint="A6"/>
      <w:kern w:val="2"/>
      <w:sz w:val="22"/>
      <w:lang w:eastAsia="en-US"/>
      <w14:ligatures w14:val="standardContextual"/>
    </w:rPr>
  </w:style>
  <w:style w:type="paragraph" w:styleId="Pealkiri7">
    <w:name w:val="heading 7"/>
    <w:basedOn w:val="Normaallaad"/>
    <w:next w:val="Normaallaad"/>
    <w:link w:val="Pealkiri7Mrk"/>
    <w:uiPriority w:val="9"/>
    <w:semiHidden/>
    <w:unhideWhenUsed/>
    <w:qFormat/>
    <w:rsid w:val="00D61C4E"/>
    <w:pPr>
      <w:keepNext/>
      <w:keepLines/>
      <w:spacing w:before="40" w:after="0" w:line="259" w:lineRule="auto"/>
      <w:ind w:left="0" w:right="0" w:firstLine="0"/>
      <w:jc w:val="left"/>
      <w:outlineLvl w:val="6"/>
    </w:pPr>
    <w:rPr>
      <w:rFonts w:asciiTheme="minorHAnsi" w:eastAsiaTheme="majorEastAsia" w:hAnsiTheme="minorHAnsi" w:cstheme="majorBidi"/>
      <w:color w:val="595959" w:themeColor="text1" w:themeTint="A6"/>
      <w:kern w:val="2"/>
      <w:sz w:val="22"/>
      <w:lang w:eastAsia="en-US"/>
      <w14:ligatures w14:val="standardContextual"/>
    </w:rPr>
  </w:style>
  <w:style w:type="paragraph" w:styleId="Pealkiri8">
    <w:name w:val="heading 8"/>
    <w:basedOn w:val="Normaallaad"/>
    <w:next w:val="Normaallaad"/>
    <w:link w:val="Pealkiri8Mrk"/>
    <w:uiPriority w:val="9"/>
    <w:semiHidden/>
    <w:unhideWhenUsed/>
    <w:qFormat/>
    <w:rsid w:val="00D61C4E"/>
    <w:pPr>
      <w:keepNext/>
      <w:keepLines/>
      <w:spacing w:after="0" w:line="259" w:lineRule="auto"/>
      <w:ind w:left="0" w:right="0" w:firstLine="0"/>
      <w:jc w:val="left"/>
      <w:outlineLvl w:val="7"/>
    </w:pPr>
    <w:rPr>
      <w:rFonts w:asciiTheme="minorHAnsi" w:eastAsiaTheme="majorEastAsia" w:hAnsiTheme="minorHAnsi" w:cstheme="majorBidi"/>
      <w:i/>
      <w:iCs/>
      <w:color w:val="272727" w:themeColor="text1" w:themeTint="D8"/>
      <w:kern w:val="2"/>
      <w:sz w:val="22"/>
      <w:lang w:eastAsia="en-US"/>
      <w14:ligatures w14:val="standardContextual"/>
    </w:rPr>
  </w:style>
  <w:style w:type="paragraph" w:styleId="Pealkiri9">
    <w:name w:val="heading 9"/>
    <w:basedOn w:val="Normaallaad"/>
    <w:next w:val="Normaallaad"/>
    <w:link w:val="Pealkiri9Mrk"/>
    <w:uiPriority w:val="9"/>
    <w:semiHidden/>
    <w:unhideWhenUsed/>
    <w:qFormat/>
    <w:rsid w:val="00D61C4E"/>
    <w:pPr>
      <w:keepNext/>
      <w:keepLines/>
      <w:spacing w:after="0" w:line="259" w:lineRule="auto"/>
      <w:ind w:left="0" w:right="0" w:firstLine="0"/>
      <w:jc w:val="left"/>
      <w:outlineLvl w:val="8"/>
    </w:pPr>
    <w:rPr>
      <w:rFonts w:asciiTheme="minorHAnsi" w:eastAsiaTheme="majorEastAsia" w:hAnsiTheme="minorHAnsi" w:cstheme="majorBidi"/>
      <w:color w:val="272727" w:themeColor="text1" w:themeTint="D8"/>
      <w:kern w:val="2"/>
      <w:sz w:val="22"/>
      <w:lang w:eastAsia="en-US"/>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61C4E"/>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D61C4E"/>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D61C4E"/>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D61C4E"/>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D61C4E"/>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D61C4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61C4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61C4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61C4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61C4E"/>
    <w:pPr>
      <w:spacing w:after="80" w:line="240" w:lineRule="auto"/>
      <w:ind w:left="0" w:right="0" w:firstLine="0"/>
      <w:contextualSpacing/>
      <w:jc w:val="left"/>
    </w:pPr>
    <w:rPr>
      <w:rFonts w:asciiTheme="majorHAnsi" w:eastAsiaTheme="majorEastAsia" w:hAnsiTheme="majorHAnsi" w:cstheme="majorBidi"/>
      <w:color w:val="auto"/>
      <w:spacing w:val="-10"/>
      <w:kern w:val="28"/>
      <w:sz w:val="56"/>
      <w:szCs w:val="56"/>
      <w:lang w:eastAsia="en-US"/>
      <w14:ligatures w14:val="standardContextual"/>
    </w:rPr>
  </w:style>
  <w:style w:type="character" w:customStyle="1" w:styleId="PealkiriMrk">
    <w:name w:val="Pealkiri Märk"/>
    <w:basedOn w:val="Liguvaikefont"/>
    <w:link w:val="Pealkiri"/>
    <w:uiPriority w:val="10"/>
    <w:rsid w:val="00D61C4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61C4E"/>
    <w:pPr>
      <w:numPr>
        <w:ilvl w:val="1"/>
      </w:numPr>
      <w:spacing w:after="160" w:line="259" w:lineRule="auto"/>
      <w:ind w:left="10" w:right="0" w:hanging="10"/>
      <w:jc w:val="left"/>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lapealkiriMrk">
    <w:name w:val="Alapealkiri Märk"/>
    <w:basedOn w:val="Liguvaikefont"/>
    <w:link w:val="Alapealkiri"/>
    <w:uiPriority w:val="11"/>
    <w:rsid w:val="00D61C4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61C4E"/>
    <w:pPr>
      <w:spacing w:before="160" w:after="160" w:line="259" w:lineRule="auto"/>
      <w:ind w:left="0" w:right="0" w:firstLine="0"/>
      <w:jc w:val="center"/>
    </w:pPr>
    <w:rPr>
      <w:rFonts w:asciiTheme="minorHAnsi" w:eastAsiaTheme="minorHAnsi" w:hAnsiTheme="minorHAnsi" w:cstheme="minorBidi"/>
      <w:i/>
      <w:iCs/>
      <w:color w:val="404040" w:themeColor="text1" w:themeTint="BF"/>
      <w:kern w:val="2"/>
      <w:sz w:val="22"/>
      <w:lang w:eastAsia="en-US"/>
      <w14:ligatures w14:val="standardContextual"/>
    </w:rPr>
  </w:style>
  <w:style w:type="character" w:customStyle="1" w:styleId="TsitaatMrk">
    <w:name w:val="Tsitaat Märk"/>
    <w:basedOn w:val="Liguvaikefont"/>
    <w:link w:val="Tsitaat"/>
    <w:uiPriority w:val="29"/>
    <w:rsid w:val="00D61C4E"/>
    <w:rPr>
      <w:i/>
      <w:iCs/>
      <w:color w:val="404040" w:themeColor="text1" w:themeTint="BF"/>
    </w:rPr>
  </w:style>
  <w:style w:type="paragraph" w:styleId="Loendilik">
    <w:name w:val="List Paragraph"/>
    <w:basedOn w:val="Normaallaad"/>
    <w:uiPriority w:val="34"/>
    <w:qFormat/>
    <w:rsid w:val="00D61C4E"/>
    <w:pPr>
      <w:spacing w:after="160" w:line="259" w:lineRule="auto"/>
      <w:ind w:left="720" w:right="0" w:firstLine="0"/>
      <w:contextualSpacing/>
      <w:jc w:val="left"/>
    </w:pPr>
    <w:rPr>
      <w:rFonts w:asciiTheme="minorHAnsi" w:eastAsiaTheme="minorHAnsi" w:hAnsiTheme="minorHAnsi" w:cstheme="minorBidi"/>
      <w:color w:val="auto"/>
      <w:kern w:val="2"/>
      <w:sz w:val="22"/>
      <w:lang w:eastAsia="en-US"/>
      <w14:ligatures w14:val="standardContextual"/>
    </w:rPr>
  </w:style>
  <w:style w:type="character" w:styleId="Selgeltmrgatavrhutus">
    <w:name w:val="Intense Emphasis"/>
    <w:basedOn w:val="Liguvaikefont"/>
    <w:uiPriority w:val="21"/>
    <w:qFormat/>
    <w:rsid w:val="00D61C4E"/>
    <w:rPr>
      <w:i/>
      <w:iCs/>
      <w:color w:val="2F5496" w:themeColor="accent1" w:themeShade="BF"/>
    </w:rPr>
  </w:style>
  <w:style w:type="paragraph" w:styleId="Selgeltmrgatavtsitaat">
    <w:name w:val="Intense Quote"/>
    <w:basedOn w:val="Normaallaad"/>
    <w:next w:val="Normaallaad"/>
    <w:link w:val="SelgeltmrgatavtsitaatMrk"/>
    <w:uiPriority w:val="30"/>
    <w:qFormat/>
    <w:rsid w:val="00D61C4E"/>
    <w:pPr>
      <w:pBdr>
        <w:top w:val="single" w:sz="4" w:space="10" w:color="2F5496" w:themeColor="accent1" w:themeShade="BF"/>
        <w:bottom w:val="single" w:sz="4" w:space="10" w:color="2F5496" w:themeColor="accent1" w:themeShade="BF"/>
      </w:pBdr>
      <w:spacing w:before="360" w:after="360" w:line="259" w:lineRule="auto"/>
      <w:ind w:left="864" w:right="864" w:firstLine="0"/>
      <w:jc w:val="center"/>
    </w:pPr>
    <w:rPr>
      <w:rFonts w:asciiTheme="minorHAnsi" w:eastAsiaTheme="minorHAnsi" w:hAnsiTheme="minorHAnsi" w:cstheme="minorBidi"/>
      <w:i/>
      <w:iCs/>
      <w:color w:val="2F5496" w:themeColor="accent1" w:themeShade="BF"/>
      <w:kern w:val="2"/>
      <w:sz w:val="22"/>
      <w:lang w:eastAsia="en-US"/>
      <w14:ligatures w14:val="standardContextual"/>
    </w:rPr>
  </w:style>
  <w:style w:type="character" w:customStyle="1" w:styleId="SelgeltmrgatavtsitaatMrk">
    <w:name w:val="Selgelt märgatav tsitaat Märk"/>
    <w:basedOn w:val="Liguvaikefont"/>
    <w:link w:val="Selgeltmrgatavtsitaat"/>
    <w:uiPriority w:val="30"/>
    <w:rsid w:val="00D61C4E"/>
    <w:rPr>
      <w:i/>
      <w:iCs/>
      <w:color w:val="2F5496" w:themeColor="accent1" w:themeShade="BF"/>
    </w:rPr>
  </w:style>
  <w:style w:type="character" w:styleId="Selgeltmrgatavviide">
    <w:name w:val="Intense Reference"/>
    <w:basedOn w:val="Liguvaikefont"/>
    <w:uiPriority w:val="32"/>
    <w:qFormat/>
    <w:rsid w:val="00D61C4E"/>
    <w:rPr>
      <w:b/>
      <w:bCs/>
      <w:smallCaps/>
      <w:color w:val="2F5496" w:themeColor="accent1" w:themeShade="BF"/>
      <w:spacing w:val="5"/>
    </w:rPr>
  </w:style>
  <w:style w:type="character" w:styleId="Hperlink">
    <w:name w:val="Hyperlink"/>
    <w:basedOn w:val="Liguvaikefont"/>
    <w:uiPriority w:val="99"/>
    <w:unhideWhenUsed/>
    <w:rsid w:val="00B60837"/>
    <w:rPr>
      <w:color w:val="0563C1" w:themeColor="hyperlink"/>
      <w:u w:val="single"/>
    </w:rPr>
  </w:style>
  <w:style w:type="paragraph" w:customStyle="1" w:styleId="oj-normal">
    <w:name w:val="oj-normal"/>
    <w:basedOn w:val="Normaallaad"/>
    <w:rsid w:val="00D5209D"/>
    <w:pPr>
      <w:spacing w:before="100" w:beforeAutospacing="1" w:after="100" w:afterAutospacing="1" w:line="240" w:lineRule="auto"/>
      <w:ind w:left="0" w:right="0" w:firstLine="0"/>
      <w:jc w:val="left"/>
    </w:pPr>
    <w:rPr>
      <w:color w:val="auto"/>
      <w:szCs w:val="24"/>
    </w:rPr>
  </w:style>
  <w:style w:type="character" w:customStyle="1" w:styleId="oj-sub">
    <w:name w:val="oj-sub"/>
    <w:basedOn w:val="Liguvaikefont"/>
    <w:rsid w:val="00D5209D"/>
  </w:style>
  <w:style w:type="character" w:styleId="Kommentaariviide">
    <w:name w:val="annotation reference"/>
    <w:basedOn w:val="Liguvaikefont"/>
    <w:uiPriority w:val="99"/>
    <w:semiHidden/>
    <w:unhideWhenUsed/>
    <w:rsid w:val="000C004B"/>
    <w:rPr>
      <w:sz w:val="16"/>
      <w:szCs w:val="16"/>
    </w:rPr>
  </w:style>
  <w:style w:type="paragraph" w:styleId="Kommentaaritekst">
    <w:name w:val="annotation text"/>
    <w:basedOn w:val="Normaallaad"/>
    <w:link w:val="KommentaaritekstMrk"/>
    <w:uiPriority w:val="99"/>
    <w:unhideWhenUsed/>
    <w:rsid w:val="000C004B"/>
    <w:pPr>
      <w:spacing w:line="240" w:lineRule="auto"/>
    </w:pPr>
    <w:rPr>
      <w:sz w:val="20"/>
      <w:szCs w:val="20"/>
    </w:rPr>
  </w:style>
  <w:style w:type="character" w:customStyle="1" w:styleId="KommentaaritekstMrk">
    <w:name w:val="Kommentaari tekst Märk"/>
    <w:basedOn w:val="Liguvaikefont"/>
    <w:link w:val="Kommentaaritekst"/>
    <w:uiPriority w:val="99"/>
    <w:rsid w:val="000C004B"/>
    <w:rPr>
      <w:rFonts w:ascii="Times New Roman" w:eastAsia="Times New Roman" w:hAnsi="Times New Roman" w:cs="Times New Roman"/>
      <w:color w:val="000000"/>
      <w:kern w:val="0"/>
      <w:sz w:val="20"/>
      <w:szCs w:val="2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0C004B"/>
    <w:rPr>
      <w:b/>
      <w:bCs/>
    </w:rPr>
  </w:style>
  <w:style w:type="character" w:customStyle="1" w:styleId="KommentaariteemaMrk">
    <w:name w:val="Kommentaari teema Märk"/>
    <w:basedOn w:val="KommentaaritekstMrk"/>
    <w:link w:val="Kommentaariteema"/>
    <w:uiPriority w:val="99"/>
    <w:semiHidden/>
    <w:rsid w:val="000C004B"/>
    <w:rPr>
      <w:rFonts w:ascii="Times New Roman" w:eastAsia="Times New Roman" w:hAnsi="Times New Roman" w:cs="Times New Roman"/>
      <w:b/>
      <w:bCs/>
      <w:color w:val="000000"/>
      <w:kern w:val="0"/>
      <w:sz w:val="20"/>
      <w:szCs w:val="20"/>
      <w:lang w:eastAsia="et-EE"/>
      <w14:ligatures w14:val="none"/>
    </w:rPr>
  </w:style>
  <w:style w:type="character" w:styleId="Lahendamatamainimine">
    <w:name w:val="Unresolved Mention"/>
    <w:basedOn w:val="Liguvaikefont"/>
    <w:uiPriority w:val="99"/>
    <w:semiHidden/>
    <w:unhideWhenUsed/>
    <w:rsid w:val="003E0312"/>
    <w:rPr>
      <w:color w:val="605E5C"/>
      <w:shd w:val="clear" w:color="auto" w:fill="E1DFDD"/>
    </w:rPr>
  </w:style>
  <w:style w:type="paragraph" w:styleId="Redaktsioon">
    <w:name w:val="Revision"/>
    <w:hidden/>
    <w:uiPriority w:val="99"/>
    <w:semiHidden/>
    <w:rsid w:val="00B72560"/>
    <w:pPr>
      <w:spacing w:after="0" w:line="240" w:lineRule="auto"/>
    </w:pPr>
    <w:rPr>
      <w:rFonts w:ascii="Times New Roman" w:eastAsia="Times New Roman" w:hAnsi="Times New Roman" w:cs="Times New Roman"/>
      <w:color w:val="000000"/>
      <w:kern w:val="0"/>
      <w:sz w:val="24"/>
      <w:lang w:eastAsia="et-EE"/>
      <w14:ligatures w14:val="none"/>
    </w:rPr>
  </w:style>
  <w:style w:type="character" w:styleId="Klastatudhperlink">
    <w:name w:val="FollowedHyperlink"/>
    <w:basedOn w:val="Liguvaikefont"/>
    <w:uiPriority w:val="99"/>
    <w:semiHidden/>
    <w:unhideWhenUsed/>
    <w:rsid w:val="00A25F68"/>
    <w:rPr>
      <w:color w:val="954F72" w:themeColor="followedHyperlink"/>
      <w:u w:val="single"/>
    </w:rPr>
  </w:style>
  <w:style w:type="paragraph" w:styleId="Allmrkusetekst">
    <w:name w:val="footnote text"/>
    <w:basedOn w:val="Normaallaad"/>
    <w:link w:val="AllmrkusetekstMrk"/>
    <w:uiPriority w:val="99"/>
    <w:semiHidden/>
    <w:unhideWhenUsed/>
    <w:rsid w:val="005C5B5C"/>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5C5B5C"/>
    <w:rPr>
      <w:rFonts w:ascii="Times New Roman" w:eastAsia="Times New Roman" w:hAnsi="Times New Roman" w:cs="Times New Roman"/>
      <w:color w:val="000000"/>
      <w:kern w:val="0"/>
      <w:sz w:val="20"/>
      <w:szCs w:val="20"/>
      <w:lang w:eastAsia="et-EE"/>
      <w14:ligatures w14:val="none"/>
    </w:rPr>
  </w:style>
  <w:style w:type="character" w:styleId="Allmrkuseviide">
    <w:name w:val="footnote reference"/>
    <w:basedOn w:val="Liguvaikefont"/>
    <w:uiPriority w:val="99"/>
    <w:semiHidden/>
    <w:unhideWhenUsed/>
    <w:rsid w:val="005C5B5C"/>
    <w:rPr>
      <w:vertAlign w:val="superscript"/>
    </w:rPr>
  </w:style>
  <w:style w:type="paragraph" w:styleId="Pis">
    <w:name w:val="header"/>
    <w:basedOn w:val="Normaallaad"/>
    <w:link w:val="PisMrk"/>
    <w:uiPriority w:val="99"/>
    <w:unhideWhenUsed/>
    <w:rsid w:val="003910EC"/>
    <w:pPr>
      <w:tabs>
        <w:tab w:val="center" w:pos="4536"/>
        <w:tab w:val="right" w:pos="9072"/>
      </w:tabs>
      <w:spacing w:after="0" w:line="240" w:lineRule="auto"/>
    </w:pPr>
  </w:style>
  <w:style w:type="character" w:customStyle="1" w:styleId="PisMrk">
    <w:name w:val="Päis Märk"/>
    <w:basedOn w:val="Liguvaikefont"/>
    <w:link w:val="Pis"/>
    <w:uiPriority w:val="99"/>
    <w:rsid w:val="003910EC"/>
    <w:rPr>
      <w:rFonts w:ascii="Times New Roman" w:eastAsia="Times New Roman" w:hAnsi="Times New Roman" w:cs="Times New Roman"/>
      <w:color w:val="000000"/>
      <w:kern w:val="0"/>
      <w:sz w:val="24"/>
      <w:lang w:eastAsia="et-EE"/>
      <w14:ligatures w14:val="none"/>
    </w:rPr>
  </w:style>
  <w:style w:type="paragraph" w:styleId="Jalus">
    <w:name w:val="footer"/>
    <w:basedOn w:val="Normaallaad"/>
    <w:link w:val="JalusMrk"/>
    <w:uiPriority w:val="99"/>
    <w:unhideWhenUsed/>
    <w:rsid w:val="003910EC"/>
    <w:pPr>
      <w:tabs>
        <w:tab w:val="center" w:pos="4536"/>
        <w:tab w:val="right" w:pos="9072"/>
      </w:tabs>
      <w:spacing w:after="0" w:line="240" w:lineRule="auto"/>
    </w:pPr>
  </w:style>
  <w:style w:type="character" w:customStyle="1" w:styleId="JalusMrk">
    <w:name w:val="Jalus Märk"/>
    <w:basedOn w:val="Liguvaikefont"/>
    <w:link w:val="Jalus"/>
    <w:uiPriority w:val="99"/>
    <w:rsid w:val="003910EC"/>
    <w:rPr>
      <w:rFonts w:ascii="Times New Roman" w:eastAsia="Times New Roman" w:hAnsi="Times New Roman" w:cs="Times New Roman"/>
      <w:color w:val="000000"/>
      <w:kern w:val="0"/>
      <w:sz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053136">
      <w:bodyDiv w:val="1"/>
      <w:marLeft w:val="0"/>
      <w:marRight w:val="0"/>
      <w:marTop w:val="0"/>
      <w:marBottom w:val="0"/>
      <w:divBdr>
        <w:top w:val="none" w:sz="0" w:space="0" w:color="auto"/>
        <w:left w:val="none" w:sz="0" w:space="0" w:color="auto"/>
        <w:bottom w:val="none" w:sz="0" w:space="0" w:color="auto"/>
        <w:right w:val="none" w:sz="0" w:space="0" w:color="auto"/>
      </w:divBdr>
    </w:div>
    <w:div w:id="371030492">
      <w:bodyDiv w:val="1"/>
      <w:marLeft w:val="0"/>
      <w:marRight w:val="0"/>
      <w:marTop w:val="0"/>
      <w:marBottom w:val="0"/>
      <w:divBdr>
        <w:top w:val="none" w:sz="0" w:space="0" w:color="auto"/>
        <w:left w:val="none" w:sz="0" w:space="0" w:color="auto"/>
        <w:bottom w:val="none" w:sz="0" w:space="0" w:color="auto"/>
        <w:right w:val="none" w:sz="0" w:space="0" w:color="auto"/>
      </w:divBdr>
    </w:div>
    <w:div w:id="627704584">
      <w:bodyDiv w:val="1"/>
      <w:marLeft w:val="0"/>
      <w:marRight w:val="0"/>
      <w:marTop w:val="0"/>
      <w:marBottom w:val="0"/>
      <w:divBdr>
        <w:top w:val="none" w:sz="0" w:space="0" w:color="auto"/>
        <w:left w:val="none" w:sz="0" w:space="0" w:color="auto"/>
        <w:bottom w:val="none" w:sz="0" w:space="0" w:color="auto"/>
        <w:right w:val="none" w:sz="0" w:space="0" w:color="auto"/>
      </w:divBdr>
    </w:div>
    <w:div w:id="715542412">
      <w:bodyDiv w:val="1"/>
      <w:marLeft w:val="0"/>
      <w:marRight w:val="0"/>
      <w:marTop w:val="0"/>
      <w:marBottom w:val="0"/>
      <w:divBdr>
        <w:top w:val="none" w:sz="0" w:space="0" w:color="auto"/>
        <w:left w:val="none" w:sz="0" w:space="0" w:color="auto"/>
        <w:bottom w:val="none" w:sz="0" w:space="0" w:color="auto"/>
        <w:right w:val="none" w:sz="0" w:space="0" w:color="auto"/>
      </w:divBdr>
    </w:div>
    <w:div w:id="803962170">
      <w:bodyDiv w:val="1"/>
      <w:marLeft w:val="0"/>
      <w:marRight w:val="0"/>
      <w:marTop w:val="0"/>
      <w:marBottom w:val="0"/>
      <w:divBdr>
        <w:top w:val="none" w:sz="0" w:space="0" w:color="auto"/>
        <w:left w:val="none" w:sz="0" w:space="0" w:color="auto"/>
        <w:bottom w:val="none" w:sz="0" w:space="0" w:color="auto"/>
        <w:right w:val="none" w:sz="0" w:space="0" w:color="auto"/>
      </w:divBdr>
    </w:div>
    <w:div w:id="824202323">
      <w:bodyDiv w:val="1"/>
      <w:marLeft w:val="0"/>
      <w:marRight w:val="0"/>
      <w:marTop w:val="0"/>
      <w:marBottom w:val="0"/>
      <w:divBdr>
        <w:top w:val="none" w:sz="0" w:space="0" w:color="auto"/>
        <w:left w:val="none" w:sz="0" w:space="0" w:color="auto"/>
        <w:bottom w:val="none" w:sz="0" w:space="0" w:color="auto"/>
        <w:right w:val="none" w:sz="0" w:space="0" w:color="auto"/>
      </w:divBdr>
    </w:div>
    <w:div w:id="1087383930">
      <w:bodyDiv w:val="1"/>
      <w:marLeft w:val="0"/>
      <w:marRight w:val="0"/>
      <w:marTop w:val="0"/>
      <w:marBottom w:val="0"/>
      <w:divBdr>
        <w:top w:val="none" w:sz="0" w:space="0" w:color="auto"/>
        <w:left w:val="none" w:sz="0" w:space="0" w:color="auto"/>
        <w:bottom w:val="none" w:sz="0" w:space="0" w:color="auto"/>
        <w:right w:val="none" w:sz="0" w:space="0" w:color="auto"/>
      </w:divBdr>
    </w:div>
    <w:div w:id="1311787795">
      <w:bodyDiv w:val="1"/>
      <w:marLeft w:val="0"/>
      <w:marRight w:val="0"/>
      <w:marTop w:val="0"/>
      <w:marBottom w:val="0"/>
      <w:divBdr>
        <w:top w:val="none" w:sz="0" w:space="0" w:color="auto"/>
        <w:left w:val="none" w:sz="0" w:space="0" w:color="auto"/>
        <w:bottom w:val="none" w:sz="0" w:space="0" w:color="auto"/>
        <w:right w:val="none" w:sz="0" w:space="0" w:color="auto"/>
      </w:divBdr>
    </w:div>
    <w:div w:id="1372800075">
      <w:bodyDiv w:val="1"/>
      <w:marLeft w:val="0"/>
      <w:marRight w:val="0"/>
      <w:marTop w:val="0"/>
      <w:marBottom w:val="0"/>
      <w:divBdr>
        <w:top w:val="none" w:sz="0" w:space="0" w:color="auto"/>
        <w:left w:val="none" w:sz="0" w:space="0" w:color="auto"/>
        <w:bottom w:val="none" w:sz="0" w:space="0" w:color="auto"/>
        <w:right w:val="none" w:sz="0" w:space="0" w:color="auto"/>
      </w:divBdr>
    </w:div>
    <w:div w:id="1391537708">
      <w:bodyDiv w:val="1"/>
      <w:marLeft w:val="0"/>
      <w:marRight w:val="0"/>
      <w:marTop w:val="0"/>
      <w:marBottom w:val="0"/>
      <w:divBdr>
        <w:top w:val="none" w:sz="0" w:space="0" w:color="auto"/>
        <w:left w:val="none" w:sz="0" w:space="0" w:color="auto"/>
        <w:bottom w:val="none" w:sz="0" w:space="0" w:color="auto"/>
        <w:right w:val="none" w:sz="0" w:space="0" w:color="auto"/>
      </w:divBdr>
    </w:div>
    <w:div w:id="1433864968">
      <w:bodyDiv w:val="1"/>
      <w:marLeft w:val="0"/>
      <w:marRight w:val="0"/>
      <w:marTop w:val="0"/>
      <w:marBottom w:val="0"/>
      <w:divBdr>
        <w:top w:val="none" w:sz="0" w:space="0" w:color="auto"/>
        <w:left w:val="none" w:sz="0" w:space="0" w:color="auto"/>
        <w:bottom w:val="none" w:sz="0" w:space="0" w:color="auto"/>
        <w:right w:val="none" w:sz="0" w:space="0" w:color="auto"/>
      </w:divBdr>
    </w:div>
    <w:div w:id="1463843093">
      <w:bodyDiv w:val="1"/>
      <w:marLeft w:val="0"/>
      <w:marRight w:val="0"/>
      <w:marTop w:val="0"/>
      <w:marBottom w:val="0"/>
      <w:divBdr>
        <w:top w:val="none" w:sz="0" w:space="0" w:color="auto"/>
        <w:left w:val="none" w:sz="0" w:space="0" w:color="auto"/>
        <w:bottom w:val="none" w:sz="0" w:space="0" w:color="auto"/>
        <w:right w:val="none" w:sz="0" w:space="0" w:color="auto"/>
      </w:divBdr>
    </w:div>
    <w:div w:id="1559510807">
      <w:bodyDiv w:val="1"/>
      <w:marLeft w:val="0"/>
      <w:marRight w:val="0"/>
      <w:marTop w:val="0"/>
      <w:marBottom w:val="0"/>
      <w:divBdr>
        <w:top w:val="none" w:sz="0" w:space="0" w:color="auto"/>
        <w:left w:val="none" w:sz="0" w:space="0" w:color="auto"/>
        <w:bottom w:val="none" w:sz="0" w:space="0" w:color="auto"/>
        <w:right w:val="none" w:sz="0" w:space="0" w:color="auto"/>
      </w:divBdr>
    </w:div>
    <w:div w:id="1612470814">
      <w:bodyDiv w:val="1"/>
      <w:marLeft w:val="0"/>
      <w:marRight w:val="0"/>
      <w:marTop w:val="0"/>
      <w:marBottom w:val="0"/>
      <w:divBdr>
        <w:top w:val="none" w:sz="0" w:space="0" w:color="auto"/>
        <w:left w:val="none" w:sz="0" w:space="0" w:color="auto"/>
        <w:bottom w:val="none" w:sz="0" w:space="0" w:color="auto"/>
        <w:right w:val="none" w:sz="0" w:space="0" w:color="auto"/>
      </w:divBdr>
    </w:div>
    <w:div w:id="1612711357">
      <w:bodyDiv w:val="1"/>
      <w:marLeft w:val="0"/>
      <w:marRight w:val="0"/>
      <w:marTop w:val="0"/>
      <w:marBottom w:val="0"/>
      <w:divBdr>
        <w:top w:val="none" w:sz="0" w:space="0" w:color="auto"/>
        <w:left w:val="none" w:sz="0" w:space="0" w:color="auto"/>
        <w:bottom w:val="none" w:sz="0" w:space="0" w:color="auto"/>
        <w:right w:val="none" w:sz="0" w:space="0" w:color="auto"/>
      </w:divBdr>
    </w:div>
    <w:div w:id="1661343313">
      <w:bodyDiv w:val="1"/>
      <w:marLeft w:val="0"/>
      <w:marRight w:val="0"/>
      <w:marTop w:val="0"/>
      <w:marBottom w:val="0"/>
      <w:divBdr>
        <w:top w:val="none" w:sz="0" w:space="0" w:color="auto"/>
        <w:left w:val="none" w:sz="0" w:space="0" w:color="auto"/>
        <w:bottom w:val="none" w:sz="0" w:space="0" w:color="auto"/>
        <w:right w:val="none" w:sz="0" w:space="0" w:color="auto"/>
      </w:divBdr>
    </w:div>
    <w:div w:id="2001273190">
      <w:bodyDiv w:val="1"/>
      <w:marLeft w:val="0"/>
      <w:marRight w:val="0"/>
      <w:marTop w:val="0"/>
      <w:marBottom w:val="0"/>
      <w:divBdr>
        <w:top w:val="none" w:sz="0" w:space="0" w:color="auto"/>
        <w:left w:val="none" w:sz="0" w:space="0" w:color="auto"/>
        <w:bottom w:val="none" w:sz="0" w:space="0" w:color="auto"/>
        <w:right w:val="none" w:sz="0" w:space="0" w:color="auto"/>
      </w:divBdr>
    </w:div>
    <w:div w:id="2130776505">
      <w:bodyDiv w:val="1"/>
      <w:marLeft w:val="0"/>
      <w:marRight w:val="0"/>
      <w:marTop w:val="0"/>
      <w:marBottom w:val="0"/>
      <w:divBdr>
        <w:top w:val="none" w:sz="0" w:space="0" w:color="auto"/>
        <w:left w:val="none" w:sz="0" w:space="0" w:color="auto"/>
        <w:bottom w:val="none" w:sz="0" w:space="0" w:color="auto"/>
        <w:right w:val="none" w:sz="0" w:space="0" w:color="auto"/>
      </w:divBdr>
    </w:div>
    <w:div w:id="214638584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riigiteataja.ee/akt/vks" TargetMode="External"/><Relationship Id="rId2" Type="http://schemas.openxmlformats.org/officeDocument/2006/relationships/customXml" Target="../customXml/item2.xml"/><Relationship Id="rId16" Type="http://schemas.openxmlformats.org/officeDocument/2006/relationships/hyperlink" Target="https://www.riigiteataja.ee/akt/enks"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riigiteataja.ee/akt/elt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62E026-F61B-41E7-A072-D25C918F2C75}">
  <ds:schemaRefs>
    <ds:schemaRef ds:uri="http://schemas.openxmlformats.org/officeDocument/2006/bibliography"/>
  </ds:schemaRefs>
</ds:datastoreItem>
</file>

<file path=customXml/itemProps2.xml><?xml version="1.0" encoding="utf-8"?>
<ds:datastoreItem xmlns:ds="http://schemas.openxmlformats.org/officeDocument/2006/customXml" ds:itemID="{E8CAD43C-D472-42CA-BC8C-8DE58774C23C}">
  <ds:schemaRefs>
    <ds:schemaRef ds:uri="http://schemas.microsoft.com/sharepoint/v3/contenttype/forms"/>
  </ds:schemaRefs>
</ds:datastoreItem>
</file>

<file path=customXml/itemProps3.xml><?xml version="1.0" encoding="utf-8"?>
<ds:datastoreItem xmlns:ds="http://schemas.openxmlformats.org/officeDocument/2006/customXml" ds:itemID="{54968792-53A6-48D5-A80F-945C3C65F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6FBC9F-3189-4EE5-84E2-EE298355C5B9}">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1582</TotalTime>
  <Pages>1</Pages>
  <Words>1904</Words>
  <Characters>11049</Characters>
  <Application>Microsoft Office Word</Application>
  <DocSecurity>0</DocSecurity>
  <Lines>92</Lines>
  <Paragraphs>25</Paragraphs>
  <ScaleCrop>false</ScaleCrop>
  <HeadingPairs>
    <vt:vector size="2" baseType="variant">
      <vt:variant>
        <vt:lpstr>Pealkiri</vt:lpstr>
      </vt:variant>
      <vt:variant>
        <vt:i4>1</vt:i4>
      </vt:variant>
    </vt:vector>
  </HeadingPairs>
  <TitlesOfParts>
    <vt:vector size="1" baseType="lpstr">
      <vt:lpstr>EN_ELTS_TTdif_28.11.2025</vt:lpstr>
    </vt:vector>
  </TitlesOfParts>
  <Company/>
  <LinksUpToDate>false</LinksUpToDate>
  <CharactersWithSpaces>12928</CharactersWithSpaces>
  <SharedDoc>false</SharedDoc>
  <HLinks>
    <vt:vector size="18" baseType="variant">
      <vt:variant>
        <vt:i4>5505105</vt:i4>
      </vt:variant>
      <vt:variant>
        <vt:i4>6</vt:i4>
      </vt:variant>
      <vt:variant>
        <vt:i4>0</vt:i4>
      </vt:variant>
      <vt:variant>
        <vt:i4>5</vt:i4>
      </vt:variant>
      <vt:variant>
        <vt:lpwstr>https://www.riigiteataja.ee/akt/vks</vt:lpwstr>
      </vt:variant>
      <vt:variant>
        <vt:lpwstr>para2b6</vt:lpwstr>
      </vt:variant>
      <vt:variant>
        <vt:i4>4522058</vt:i4>
      </vt:variant>
      <vt:variant>
        <vt:i4>3</vt:i4>
      </vt:variant>
      <vt:variant>
        <vt:i4>0</vt:i4>
      </vt:variant>
      <vt:variant>
        <vt:i4>5</vt:i4>
      </vt:variant>
      <vt:variant>
        <vt:lpwstr>https://www.riigiteataja.ee/akt/enks</vt:lpwstr>
      </vt:variant>
      <vt:variant>
        <vt:lpwstr>para32b7</vt:lpwstr>
      </vt:variant>
      <vt:variant>
        <vt:i4>8060977</vt:i4>
      </vt:variant>
      <vt:variant>
        <vt:i4>0</vt:i4>
      </vt:variant>
      <vt:variant>
        <vt:i4>0</vt:i4>
      </vt:variant>
      <vt:variant>
        <vt:i4>5</vt:i4>
      </vt:variant>
      <vt:variant>
        <vt:lpwstr>https://www.riigiteataja.ee/akt/elts</vt:lpwstr>
      </vt:variant>
      <vt:variant>
        <vt:lpwstr>para59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EN_ELTS_TTdif_28.11.2025</dc:title>
  <dc:subject/>
  <dc:creator>Maris Ots - MKM</dc:creator>
  <dc:description/>
  <cp:lastModifiedBy>Katariina Kärsten - JUSTDIGI</cp:lastModifiedBy>
  <cp:revision>87</cp:revision>
  <cp:lastPrinted>2025-12-04T08:56:00Z</cp:lastPrinted>
  <dcterms:created xsi:type="dcterms:W3CDTF">2025-12-01T10:34:00Z</dcterms:created>
  <dcterms:modified xsi:type="dcterms:W3CDTF">2025-12-12T08:58:00Z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2025-08-08T09:27:42Z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8a67dd8f-e5d3-4ebd-9e79-06b1ff1cbc53</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y fmtid="{D5CDD505-2E9C-101B-9397-08002B2CF9AE}" pid="12" name="docLang">
    <vt:lpwstr>et</vt:lpwstr>
  </property>
</Properties>
</file>